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09EB" w:rsidRPr="00EE203A" w:rsidRDefault="00DF09EB" w:rsidP="00EE203A">
      <w:pPr>
        <w:jc w:val="center"/>
        <w:rPr>
          <w:rFonts w:ascii="Arial" w:hAnsi="Arial" w:cs="Arial"/>
          <w:b/>
          <w:sz w:val="24"/>
          <w:szCs w:val="24"/>
          <w:u w:val="single"/>
        </w:rPr>
      </w:pPr>
      <w:smartTag w:uri="urn:schemas-microsoft-com:office:smarttags" w:element="place">
        <w:r w:rsidRPr="00EE203A">
          <w:rPr>
            <w:rFonts w:ascii="Arial" w:hAnsi="Arial" w:cs="Arial"/>
            <w:b/>
            <w:sz w:val="24"/>
            <w:szCs w:val="24"/>
            <w:u w:val="single"/>
          </w:rPr>
          <w:t>DUNDALK</w:t>
        </w:r>
      </w:smartTag>
      <w:r w:rsidRPr="00EE203A">
        <w:rPr>
          <w:rFonts w:ascii="Arial" w:hAnsi="Arial" w:cs="Arial"/>
          <w:b/>
          <w:sz w:val="24"/>
          <w:szCs w:val="24"/>
          <w:u w:val="single"/>
        </w:rPr>
        <w:t xml:space="preserve"> TOWN COUNCIL</w:t>
      </w:r>
    </w:p>
    <w:p w:rsidR="00DF09EB" w:rsidRPr="00EE203A" w:rsidRDefault="00DF09EB" w:rsidP="00EE203A">
      <w:pPr>
        <w:jc w:val="center"/>
        <w:rPr>
          <w:rFonts w:ascii="Arial" w:hAnsi="Arial" w:cs="Arial"/>
          <w:b/>
          <w:sz w:val="24"/>
          <w:szCs w:val="24"/>
          <w:u w:val="single"/>
        </w:rPr>
      </w:pPr>
    </w:p>
    <w:p w:rsidR="00DF09EB" w:rsidRPr="00EE203A" w:rsidRDefault="00DF09EB" w:rsidP="00DF09EB">
      <w:pPr>
        <w:pBdr>
          <w:bottom w:val="single" w:sz="12" w:space="1" w:color="auto"/>
        </w:pBdr>
        <w:jc w:val="center"/>
        <w:rPr>
          <w:rFonts w:ascii="Arial" w:hAnsi="Arial" w:cs="Arial"/>
          <w:b/>
          <w:sz w:val="24"/>
          <w:szCs w:val="24"/>
        </w:rPr>
        <w:pPrChange w:id="0" w:author="imcdonald" w:date="2010-10-19T10:03:00Z">
          <w:pPr>
            <w:pBdr>
              <w:bottom w:val="single" w:sz="12" w:space="1" w:color="auto"/>
            </w:pBdr>
            <w:jc w:val="both"/>
          </w:pPr>
        </w:pPrChange>
      </w:pPr>
      <w:r w:rsidRPr="00EE203A">
        <w:rPr>
          <w:rFonts w:ascii="Arial" w:hAnsi="Arial" w:cs="Arial"/>
          <w:b/>
          <w:sz w:val="24"/>
          <w:szCs w:val="24"/>
        </w:rPr>
        <w:t>MINUTES OF THE MONTHLY MEETING OF DUNDALK TOWN COUNCIL HELD IN THE COUNCIL CHAMBER, TOWN HALL</w:t>
      </w:r>
      <w:r>
        <w:rPr>
          <w:rFonts w:ascii="Arial" w:hAnsi="Arial" w:cs="Arial"/>
          <w:b/>
          <w:sz w:val="24"/>
          <w:szCs w:val="24"/>
        </w:rPr>
        <w:t>,</w:t>
      </w:r>
      <w:r w:rsidRPr="00EE203A">
        <w:rPr>
          <w:rFonts w:ascii="Arial" w:hAnsi="Arial" w:cs="Arial"/>
          <w:b/>
          <w:sz w:val="24"/>
          <w:szCs w:val="24"/>
        </w:rPr>
        <w:t xml:space="preserve"> DUNDALK, ON TUESDAY 28</w:t>
      </w:r>
      <w:r w:rsidRPr="00EE203A">
        <w:rPr>
          <w:rFonts w:ascii="Arial" w:hAnsi="Arial" w:cs="Arial"/>
          <w:b/>
          <w:sz w:val="24"/>
          <w:szCs w:val="24"/>
          <w:vertAlign w:val="superscript"/>
        </w:rPr>
        <w:t>TH</w:t>
      </w:r>
      <w:r w:rsidRPr="00EE203A">
        <w:rPr>
          <w:rFonts w:ascii="Arial" w:hAnsi="Arial" w:cs="Arial"/>
          <w:b/>
          <w:sz w:val="24"/>
          <w:szCs w:val="24"/>
        </w:rPr>
        <w:t xml:space="preserve"> SEPTEMBER 2010</w:t>
      </w:r>
    </w:p>
    <w:p w:rsidR="00DF09EB" w:rsidRDefault="00DF09EB"/>
    <w:p w:rsidR="00DF09EB" w:rsidRDefault="00DF09EB"/>
    <w:p w:rsidR="00DF09EB" w:rsidRPr="002F398E" w:rsidRDefault="00DF09EB">
      <w:pPr>
        <w:rPr>
          <w:rFonts w:ascii="Arial" w:hAnsi="Arial" w:cs="Arial"/>
          <w:b/>
          <w:sz w:val="24"/>
          <w:szCs w:val="24"/>
          <w:u w:val="single"/>
        </w:rPr>
      </w:pPr>
      <w:r w:rsidRPr="002F398E">
        <w:rPr>
          <w:rFonts w:ascii="Arial" w:hAnsi="Arial" w:cs="Arial"/>
          <w:b/>
          <w:sz w:val="24"/>
          <w:szCs w:val="24"/>
          <w:u w:val="single"/>
        </w:rPr>
        <w:t>PRESENT</w:t>
      </w:r>
    </w:p>
    <w:p w:rsidR="00DF09EB" w:rsidRDefault="00DF09EB">
      <w:pPr>
        <w:rPr>
          <w:b/>
          <w:u w:val="single"/>
        </w:rPr>
      </w:pPr>
    </w:p>
    <w:p w:rsidR="00DF09EB" w:rsidRPr="002F398E" w:rsidRDefault="00DF09EB">
      <w:pPr>
        <w:rPr>
          <w:rFonts w:ascii="Arial" w:hAnsi="Arial" w:cs="Arial"/>
          <w:sz w:val="24"/>
          <w:szCs w:val="24"/>
        </w:rPr>
      </w:pPr>
      <w:r w:rsidRPr="002F398E">
        <w:rPr>
          <w:rFonts w:ascii="Arial" w:hAnsi="Arial" w:cs="Arial"/>
          <w:sz w:val="24"/>
          <w:szCs w:val="24"/>
        </w:rPr>
        <w:t>Cathaoirleach, Councillor C Keelan, presided.</w:t>
      </w:r>
    </w:p>
    <w:p w:rsidR="00DF09EB" w:rsidRPr="002F398E" w:rsidRDefault="00DF09EB">
      <w:pPr>
        <w:rPr>
          <w:rFonts w:ascii="Arial" w:hAnsi="Arial" w:cs="Arial"/>
          <w:sz w:val="24"/>
          <w:szCs w:val="24"/>
        </w:rPr>
      </w:pPr>
    </w:p>
    <w:p w:rsidR="00DF09EB" w:rsidRPr="002F398E" w:rsidRDefault="00DF09EB">
      <w:pPr>
        <w:rPr>
          <w:rFonts w:ascii="Arial" w:hAnsi="Arial" w:cs="Arial"/>
          <w:b/>
          <w:sz w:val="24"/>
          <w:szCs w:val="24"/>
          <w:u w:val="single"/>
        </w:rPr>
      </w:pPr>
      <w:r w:rsidRPr="002F398E">
        <w:rPr>
          <w:rFonts w:ascii="Arial" w:hAnsi="Arial" w:cs="Arial"/>
          <w:b/>
          <w:sz w:val="24"/>
          <w:szCs w:val="24"/>
          <w:u w:val="single"/>
        </w:rPr>
        <w:t>ALSO PRESENT</w:t>
      </w:r>
    </w:p>
    <w:p w:rsidR="00DF09EB" w:rsidRPr="002F398E" w:rsidRDefault="00DF09EB">
      <w:pPr>
        <w:rPr>
          <w:rFonts w:ascii="Arial" w:hAnsi="Arial" w:cs="Arial"/>
          <w:b/>
          <w:sz w:val="24"/>
          <w:szCs w:val="24"/>
          <w:u w:val="single"/>
        </w:rPr>
      </w:pPr>
    </w:p>
    <w:p w:rsidR="00DF09EB" w:rsidRDefault="00DF09EB">
      <w:pPr>
        <w:rPr>
          <w:rFonts w:ascii="Arial" w:hAnsi="Arial" w:cs="Arial"/>
          <w:sz w:val="24"/>
          <w:szCs w:val="24"/>
        </w:rPr>
      </w:pPr>
      <w:r w:rsidRPr="002F398E">
        <w:rPr>
          <w:rFonts w:ascii="Arial" w:hAnsi="Arial" w:cs="Arial"/>
          <w:sz w:val="24"/>
          <w:szCs w:val="24"/>
        </w:rPr>
        <w:t xml:space="preserve">Councillor O Morgan, Councillor O Herr, Councillor M Butler, Councillor J D’Arcy, Councillor E O’Boyle, </w:t>
      </w:r>
      <w:r>
        <w:rPr>
          <w:rFonts w:ascii="Arial" w:hAnsi="Arial" w:cs="Arial"/>
          <w:sz w:val="24"/>
          <w:szCs w:val="24"/>
        </w:rPr>
        <w:t xml:space="preserve">Councillor H Todd, </w:t>
      </w:r>
      <w:r w:rsidRPr="002F398E">
        <w:rPr>
          <w:rFonts w:ascii="Arial" w:hAnsi="Arial" w:cs="Arial"/>
          <w:sz w:val="24"/>
          <w:szCs w:val="24"/>
        </w:rPr>
        <w:t>Councillor J Green, Councillor K Meenan and Councillor J Ryan.</w:t>
      </w:r>
    </w:p>
    <w:p w:rsidR="00DF09EB" w:rsidRDefault="00DF09EB">
      <w:pPr>
        <w:numPr>
          <w:ins w:id="1" w:author="imcdonald" w:date="2010-10-19T10:04:00Z"/>
        </w:numPr>
        <w:rPr>
          <w:ins w:id="2" w:author="imcdonald" w:date="2010-10-19T10:04:00Z"/>
          <w:rFonts w:ascii="Arial" w:hAnsi="Arial" w:cs="Arial"/>
          <w:sz w:val="24"/>
          <w:szCs w:val="24"/>
        </w:rPr>
      </w:pPr>
    </w:p>
    <w:p w:rsidR="00DF09EB" w:rsidRPr="00DF09EB" w:rsidRDefault="00DF09EB">
      <w:pPr>
        <w:numPr>
          <w:ins w:id="3" w:author="imcdonald" w:date="2010-10-19T10:04:00Z"/>
        </w:numPr>
        <w:rPr>
          <w:ins w:id="4" w:author="imcdonald" w:date="2010-10-19T10:04:00Z"/>
          <w:rFonts w:ascii="Arial" w:hAnsi="Arial" w:cs="Arial"/>
          <w:b/>
          <w:sz w:val="24"/>
          <w:szCs w:val="24"/>
          <w:u w:val="single"/>
          <w:rPrChange w:id="5" w:author="imcdonald" w:date="2010-10-19T10:04:00Z">
            <w:rPr>
              <w:ins w:id="6" w:author="imcdonald" w:date="2010-10-19T10:04:00Z"/>
              <w:rFonts w:ascii="Arial" w:hAnsi="Arial" w:cs="Arial"/>
              <w:sz w:val="24"/>
              <w:szCs w:val="24"/>
            </w:rPr>
          </w:rPrChange>
        </w:rPr>
      </w:pPr>
      <w:ins w:id="7" w:author="imcdonald" w:date="2010-10-19T10:04:00Z">
        <w:r w:rsidRPr="00DF09EB">
          <w:rPr>
            <w:rFonts w:ascii="Arial" w:hAnsi="Arial" w:cs="Arial"/>
            <w:b/>
            <w:sz w:val="24"/>
            <w:szCs w:val="24"/>
            <w:u w:val="single"/>
            <w:rPrChange w:id="8" w:author="imcdonald" w:date="2010-10-19T10:04:00Z">
              <w:rPr>
                <w:rFonts w:ascii="Arial" w:hAnsi="Arial" w:cs="Arial"/>
                <w:sz w:val="24"/>
                <w:szCs w:val="24"/>
              </w:rPr>
            </w:rPrChange>
          </w:rPr>
          <w:t>APOLOGIES</w:t>
        </w:r>
      </w:ins>
    </w:p>
    <w:p w:rsidR="00DF09EB" w:rsidRDefault="00DF09EB">
      <w:pPr>
        <w:numPr>
          <w:ins w:id="9" w:author="imcdonald" w:date="2010-10-19T10:04:00Z"/>
        </w:numPr>
        <w:rPr>
          <w:ins w:id="10" w:author="imcdonald" w:date="2010-10-19T10:04:00Z"/>
          <w:rFonts w:ascii="Arial" w:hAnsi="Arial" w:cs="Arial"/>
          <w:sz w:val="24"/>
          <w:szCs w:val="24"/>
        </w:rPr>
      </w:pPr>
    </w:p>
    <w:p w:rsidR="00DF09EB" w:rsidRDefault="00DF09EB">
      <w:pPr>
        <w:numPr>
          <w:ins w:id="11" w:author="imcdonald" w:date="2010-10-19T10:04:00Z"/>
        </w:numPr>
        <w:rPr>
          <w:ins w:id="12" w:author="imcdonald" w:date="2010-10-19T10:04:00Z"/>
          <w:rFonts w:ascii="Arial" w:hAnsi="Arial" w:cs="Arial"/>
          <w:sz w:val="24"/>
          <w:szCs w:val="24"/>
        </w:rPr>
      </w:pPr>
      <w:ins w:id="13" w:author="imcdonald" w:date="2010-10-19T10:04:00Z">
        <w:r>
          <w:rPr>
            <w:rFonts w:ascii="Arial" w:hAnsi="Arial" w:cs="Arial"/>
            <w:sz w:val="24"/>
            <w:szCs w:val="24"/>
          </w:rPr>
          <w:t>Councillor M Bellew and Councillor S Bellew</w:t>
        </w:r>
      </w:ins>
    </w:p>
    <w:p w:rsidR="00DF09EB" w:rsidRDefault="00DF09EB">
      <w:pPr>
        <w:rPr>
          <w:rFonts w:ascii="Arial" w:hAnsi="Arial" w:cs="Arial"/>
          <w:sz w:val="24"/>
          <w:szCs w:val="24"/>
        </w:rPr>
      </w:pPr>
    </w:p>
    <w:p w:rsidR="00DF09EB" w:rsidRDefault="00DF09EB">
      <w:pPr>
        <w:rPr>
          <w:rFonts w:ascii="Arial" w:hAnsi="Arial" w:cs="Arial"/>
          <w:b/>
          <w:sz w:val="24"/>
          <w:szCs w:val="24"/>
          <w:u w:val="single"/>
        </w:rPr>
      </w:pPr>
      <w:r>
        <w:rPr>
          <w:rFonts w:ascii="Arial" w:hAnsi="Arial" w:cs="Arial"/>
          <w:b/>
          <w:sz w:val="24"/>
          <w:szCs w:val="24"/>
          <w:u w:val="single"/>
        </w:rPr>
        <w:t>IN ATTENDANCE</w:t>
      </w:r>
    </w:p>
    <w:p w:rsidR="00DF09EB" w:rsidRDefault="00DF09EB">
      <w:pPr>
        <w:rPr>
          <w:rFonts w:ascii="Arial" w:hAnsi="Arial" w:cs="Arial"/>
          <w:b/>
          <w:sz w:val="24"/>
          <w:szCs w:val="24"/>
          <w:u w:val="single"/>
        </w:rPr>
      </w:pPr>
    </w:p>
    <w:p w:rsidR="00DF09EB" w:rsidRDefault="00DF09EB">
      <w:pPr>
        <w:rPr>
          <w:rFonts w:ascii="Arial" w:hAnsi="Arial" w:cs="Arial"/>
          <w:sz w:val="24"/>
          <w:szCs w:val="24"/>
        </w:rPr>
      </w:pPr>
      <w:r>
        <w:rPr>
          <w:rFonts w:ascii="Arial" w:hAnsi="Arial" w:cs="Arial"/>
          <w:sz w:val="24"/>
          <w:szCs w:val="24"/>
        </w:rPr>
        <w:t xml:space="preserve">Mr C Murray, </w:t>
      </w:r>
      <w:smartTag w:uri="urn:schemas-microsoft-com:office:smarttags" w:element="PlaceType">
        <w:smartTag w:uri="urn:schemas-microsoft-com:office:smarttags" w:element="place">
          <w:r>
            <w:rPr>
              <w:rFonts w:ascii="Arial" w:hAnsi="Arial" w:cs="Arial"/>
              <w:sz w:val="24"/>
              <w:szCs w:val="24"/>
            </w:rPr>
            <w:t>County</w:t>
          </w:r>
        </w:smartTag>
        <w:r>
          <w:rPr>
            <w:rFonts w:ascii="Arial" w:hAnsi="Arial" w:cs="Arial"/>
            <w:sz w:val="24"/>
            <w:szCs w:val="24"/>
          </w:rPr>
          <w:t xml:space="preserve"> </w:t>
        </w:r>
        <w:smartTag w:uri="urn:schemas-microsoft-com:office:smarttags" w:element="PlaceName">
          <w:r>
            <w:rPr>
              <w:rFonts w:ascii="Arial" w:hAnsi="Arial" w:cs="Arial"/>
              <w:sz w:val="24"/>
              <w:szCs w:val="24"/>
            </w:rPr>
            <w:t>Manager</w:t>
          </w:r>
        </w:smartTag>
      </w:smartTag>
    </w:p>
    <w:p w:rsidR="00DF09EB" w:rsidRDefault="00DF09EB">
      <w:pPr>
        <w:rPr>
          <w:rFonts w:ascii="Arial" w:hAnsi="Arial" w:cs="Arial"/>
          <w:sz w:val="24"/>
          <w:szCs w:val="24"/>
        </w:rPr>
      </w:pPr>
      <w:r>
        <w:rPr>
          <w:rFonts w:ascii="Arial" w:hAnsi="Arial" w:cs="Arial"/>
          <w:sz w:val="24"/>
          <w:szCs w:val="24"/>
        </w:rPr>
        <w:t>Mr F Pentony, Director of Services and Town Clerk</w:t>
      </w:r>
    </w:p>
    <w:p w:rsidR="00DF09EB" w:rsidRDefault="00DF09EB">
      <w:pPr>
        <w:rPr>
          <w:rFonts w:ascii="Arial" w:hAnsi="Arial" w:cs="Arial"/>
          <w:sz w:val="24"/>
          <w:szCs w:val="24"/>
        </w:rPr>
      </w:pPr>
      <w:r>
        <w:rPr>
          <w:rFonts w:ascii="Arial" w:hAnsi="Arial" w:cs="Arial"/>
          <w:sz w:val="24"/>
          <w:szCs w:val="24"/>
        </w:rPr>
        <w:t>Mr D Storey, Senior Executive Officer</w:t>
      </w:r>
    </w:p>
    <w:p w:rsidR="00DF09EB" w:rsidRDefault="00DF09EB">
      <w:pPr>
        <w:rPr>
          <w:rFonts w:ascii="Arial" w:hAnsi="Arial" w:cs="Arial"/>
          <w:sz w:val="24"/>
          <w:szCs w:val="24"/>
        </w:rPr>
      </w:pPr>
      <w:r>
        <w:rPr>
          <w:rFonts w:ascii="Arial" w:hAnsi="Arial" w:cs="Arial"/>
          <w:sz w:val="24"/>
          <w:szCs w:val="24"/>
        </w:rPr>
        <w:t>Ms C Duff, Town Engineer</w:t>
      </w:r>
    </w:p>
    <w:p w:rsidR="00DF09EB" w:rsidRDefault="00DF09EB">
      <w:pPr>
        <w:rPr>
          <w:rFonts w:ascii="Arial" w:hAnsi="Arial" w:cs="Arial"/>
          <w:sz w:val="24"/>
          <w:szCs w:val="24"/>
        </w:rPr>
      </w:pPr>
      <w:r>
        <w:rPr>
          <w:rFonts w:ascii="Arial" w:hAnsi="Arial" w:cs="Arial"/>
          <w:sz w:val="24"/>
          <w:szCs w:val="24"/>
        </w:rPr>
        <w:t>Mr J Lawrence, Administrative Officer</w:t>
      </w:r>
    </w:p>
    <w:p w:rsidR="00DF09EB" w:rsidRDefault="00DF09EB">
      <w:pPr>
        <w:rPr>
          <w:rFonts w:ascii="Arial" w:hAnsi="Arial" w:cs="Arial"/>
          <w:sz w:val="24"/>
          <w:szCs w:val="24"/>
        </w:rPr>
      </w:pPr>
      <w:r>
        <w:rPr>
          <w:rFonts w:ascii="Arial" w:hAnsi="Arial" w:cs="Arial"/>
          <w:sz w:val="24"/>
          <w:szCs w:val="24"/>
        </w:rPr>
        <w:t>Ms Ursula Conlon, Executive Planner</w:t>
      </w:r>
    </w:p>
    <w:p w:rsidR="00DF09EB" w:rsidRDefault="00DF09EB">
      <w:pPr>
        <w:rPr>
          <w:rFonts w:ascii="Arial" w:hAnsi="Arial" w:cs="Arial"/>
          <w:sz w:val="24"/>
          <w:szCs w:val="24"/>
        </w:rPr>
      </w:pPr>
      <w:r>
        <w:rPr>
          <w:rFonts w:ascii="Arial" w:hAnsi="Arial" w:cs="Arial"/>
          <w:sz w:val="24"/>
          <w:szCs w:val="24"/>
        </w:rPr>
        <w:t>Ms J Smith, Administrative Officer</w:t>
      </w:r>
    </w:p>
    <w:p w:rsidR="00DF09EB" w:rsidRDefault="00DF09EB">
      <w:pPr>
        <w:rPr>
          <w:rFonts w:ascii="Arial" w:hAnsi="Arial" w:cs="Arial"/>
          <w:sz w:val="24"/>
          <w:szCs w:val="24"/>
        </w:rPr>
      </w:pPr>
      <w:r>
        <w:rPr>
          <w:rFonts w:ascii="Arial" w:hAnsi="Arial" w:cs="Arial"/>
          <w:sz w:val="24"/>
          <w:szCs w:val="24"/>
        </w:rPr>
        <w:t>Mr B Lynch, Financial Management Accountant</w:t>
      </w:r>
    </w:p>
    <w:p w:rsidR="00DF09EB" w:rsidRDefault="00DF09EB">
      <w:pPr>
        <w:rPr>
          <w:rFonts w:ascii="Arial" w:hAnsi="Arial" w:cs="Arial"/>
          <w:sz w:val="24"/>
          <w:szCs w:val="24"/>
        </w:rPr>
      </w:pPr>
      <w:r>
        <w:rPr>
          <w:rFonts w:ascii="Arial" w:hAnsi="Arial" w:cs="Arial"/>
          <w:sz w:val="24"/>
          <w:szCs w:val="24"/>
        </w:rPr>
        <w:t xml:space="preserve">Mr E Walsh, Director of Services, </w:t>
      </w:r>
      <w:r w:rsidRPr="00443151">
        <w:rPr>
          <w:rFonts w:ascii="Arial" w:hAnsi="Arial" w:cs="Arial"/>
          <w:sz w:val="24"/>
          <w:szCs w:val="24"/>
        </w:rPr>
        <w:t>LCC</w:t>
      </w:r>
    </w:p>
    <w:p w:rsidR="00DF09EB" w:rsidRDefault="00DF09EB">
      <w:pPr>
        <w:rPr>
          <w:rFonts w:ascii="Arial" w:hAnsi="Arial" w:cs="Arial"/>
          <w:sz w:val="24"/>
          <w:szCs w:val="24"/>
        </w:rPr>
      </w:pPr>
      <w:r>
        <w:rPr>
          <w:rFonts w:ascii="Arial" w:hAnsi="Arial" w:cs="Arial"/>
          <w:sz w:val="24"/>
          <w:szCs w:val="24"/>
        </w:rPr>
        <w:t>Mr E Woulfe, Chief Fire Officer</w:t>
      </w:r>
    </w:p>
    <w:p w:rsidR="00DF09EB" w:rsidRDefault="00DF09EB">
      <w:pPr>
        <w:rPr>
          <w:rFonts w:ascii="Arial" w:hAnsi="Arial" w:cs="Arial"/>
          <w:sz w:val="24"/>
          <w:szCs w:val="24"/>
        </w:rPr>
      </w:pPr>
      <w:r>
        <w:rPr>
          <w:rFonts w:ascii="Arial" w:hAnsi="Arial" w:cs="Arial"/>
          <w:sz w:val="24"/>
          <w:szCs w:val="24"/>
        </w:rPr>
        <w:t xml:space="preserve">Ms E McEnteggart, Senior Staff Officer </w:t>
      </w:r>
    </w:p>
    <w:p w:rsidR="00DF09EB" w:rsidRDefault="00DF09EB">
      <w:pPr>
        <w:rPr>
          <w:rFonts w:ascii="Arial" w:hAnsi="Arial" w:cs="Arial"/>
          <w:sz w:val="24"/>
          <w:szCs w:val="24"/>
        </w:rPr>
      </w:pPr>
      <w:r>
        <w:rPr>
          <w:rFonts w:ascii="Arial" w:hAnsi="Arial" w:cs="Arial"/>
          <w:sz w:val="24"/>
          <w:szCs w:val="24"/>
        </w:rPr>
        <w:t>Ms A McDonnell, Senior Staff Officer</w:t>
      </w:r>
    </w:p>
    <w:p w:rsidR="00DF09EB" w:rsidRDefault="00DF09EB">
      <w:pPr>
        <w:rPr>
          <w:rFonts w:ascii="Arial" w:hAnsi="Arial" w:cs="Arial"/>
          <w:b/>
          <w:sz w:val="24"/>
          <w:szCs w:val="24"/>
        </w:rPr>
      </w:pPr>
      <w:r>
        <w:rPr>
          <w:rFonts w:ascii="Arial" w:hAnsi="Arial" w:cs="Arial"/>
          <w:b/>
          <w:sz w:val="24"/>
          <w:szCs w:val="24"/>
        </w:rPr>
        <w:t>___________________________________________________________________</w:t>
      </w:r>
    </w:p>
    <w:p w:rsidR="00DF09EB" w:rsidRDefault="00DF09EB">
      <w:pPr>
        <w:rPr>
          <w:rFonts w:ascii="Arial" w:hAnsi="Arial" w:cs="Arial"/>
          <w:b/>
          <w:sz w:val="24"/>
          <w:szCs w:val="24"/>
        </w:rPr>
      </w:pPr>
    </w:p>
    <w:p w:rsidR="00DF09EB" w:rsidRDefault="00DF09EB" w:rsidP="002F398E">
      <w:pPr>
        <w:jc w:val="center"/>
        <w:rPr>
          <w:rFonts w:ascii="Arial" w:hAnsi="Arial" w:cs="Arial"/>
          <w:b/>
          <w:sz w:val="24"/>
          <w:szCs w:val="24"/>
        </w:rPr>
      </w:pPr>
      <w:r>
        <w:rPr>
          <w:rFonts w:ascii="Arial" w:hAnsi="Arial" w:cs="Arial"/>
          <w:b/>
          <w:sz w:val="24"/>
          <w:szCs w:val="24"/>
        </w:rPr>
        <w:t>The Meeting commenced with prayers at 7.00 p.m.</w:t>
      </w:r>
    </w:p>
    <w:p w:rsidR="00DF09EB" w:rsidRDefault="00DF09EB" w:rsidP="002F398E">
      <w:pPr>
        <w:rPr>
          <w:rFonts w:ascii="Arial" w:hAnsi="Arial" w:cs="Arial"/>
          <w:b/>
          <w:sz w:val="24"/>
          <w:szCs w:val="24"/>
        </w:rPr>
      </w:pPr>
      <w:r>
        <w:rPr>
          <w:rFonts w:ascii="Arial" w:hAnsi="Arial" w:cs="Arial"/>
          <w:b/>
          <w:sz w:val="24"/>
          <w:szCs w:val="24"/>
        </w:rPr>
        <w:t>___________________________________________________________________</w:t>
      </w:r>
    </w:p>
    <w:p w:rsidR="00DF09EB" w:rsidRDefault="00DF09EB" w:rsidP="002F398E">
      <w:pPr>
        <w:rPr>
          <w:rFonts w:ascii="Arial" w:hAnsi="Arial" w:cs="Arial"/>
          <w:b/>
          <w:sz w:val="24"/>
          <w:szCs w:val="24"/>
        </w:rPr>
      </w:pPr>
    </w:p>
    <w:p w:rsidR="00DF09EB" w:rsidRDefault="00DF09EB" w:rsidP="002F398E">
      <w:pPr>
        <w:rPr>
          <w:rFonts w:ascii="Arial" w:hAnsi="Arial" w:cs="Arial"/>
          <w:b/>
          <w:sz w:val="24"/>
          <w:szCs w:val="24"/>
          <w:u w:val="single"/>
        </w:rPr>
      </w:pPr>
      <w:del w:id="14" w:author="imcdonald" w:date="2010-10-19T10:00:00Z">
        <w:r w:rsidRPr="00443151" w:rsidDel="005C2544">
          <w:rPr>
            <w:rFonts w:ascii="Arial" w:hAnsi="Arial" w:cs="Arial"/>
            <w:b/>
            <w:sz w:val="24"/>
            <w:szCs w:val="24"/>
          </w:rPr>
          <w:delText>000</w:delText>
        </w:r>
      </w:del>
      <w:ins w:id="15" w:author="imcdonald" w:date="2010-10-19T10:00:00Z">
        <w:r>
          <w:rPr>
            <w:rFonts w:ascii="Arial" w:hAnsi="Arial" w:cs="Arial"/>
            <w:b/>
            <w:sz w:val="24"/>
            <w:szCs w:val="24"/>
          </w:rPr>
          <w:t>198</w:t>
        </w:r>
      </w:ins>
      <w:r w:rsidRPr="00443151">
        <w:rPr>
          <w:rFonts w:ascii="Arial" w:hAnsi="Arial" w:cs="Arial"/>
          <w:b/>
          <w:sz w:val="24"/>
          <w:szCs w:val="24"/>
        </w:rPr>
        <w:t>/10</w:t>
      </w:r>
      <w:r w:rsidRPr="00443151">
        <w:rPr>
          <w:rFonts w:ascii="Arial" w:hAnsi="Arial" w:cs="Arial"/>
          <w:b/>
          <w:sz w:val="24"/>
          <w:szCs w:val="24"/>
        </w:rPr>
        <w:tab/>
      </w:r>
      <w:r w:rsidRPr="00443151">
        <w:rPr>
          <w:rFonts w:ascii="Arial" w:hAnsi="Arial" w:cs="Arial"/>
          <w:b/>
          <w:sz w:val="24"/>
          <w:szCs w:val="24"/>
          <w:u w:val="single"/>
        </w:rPr>
        <w:t>PLANNING AND RELATED MATTERS</w:t>
      </w:r>
    </w:p>
    <w:p w:rsidR="00DF09EB" w:rsidRDefault="00DF09EB" w:rsidP="002F398E">
      <w:pPr>
        <w:rPr>
          <w:rFonts w:ascii="Arial" w:hAnsi="Arial" w:cs="Arial"/>
          <w:b/>
          <w:sz w:val="24"/>
          <w:szCs w:val="24"/>
          <w:u w:val="single"/>
        </w:rPr>
      </w:pPr>
    </w:p>
    <w:p w:rsidR="00DF09EB" w:rsidRPr="00443151" w:rsidRDefault="00DF09EB" w:rsidP="00443151">
      <w:pPr>
        <w:rPr>
          <w:rFonts w:ascii="Arial" w:hAnsi="Arial" w:cs="Arial"/>
          <w:sz w:val="24"/>
          <w:szCs w:val="24"/>
        </w:rPr>
      </w:pPr>
      <w:r w:rsidRPr="00443151">
        <w:rPr>
          <w:rFonts w:ascii="Arial" w:hAnsi="Arial" w:cs="Arial"/>
          <w:sz w:val="24"/>
          <w:szCs w:val="24"/>
        </w:rPr>
        <w:t>10/79</w:t>
      </w:r>
      <w:r w:rsidRPr="00443151">
        <w:rPr>
          <w:rFonts w:ascii="Arial" w:hAnsi="Arial" w:cs="Arial"/>
          <w:sz w:val="24"/>
          <w:szCs w:val="24"/>
        </w:rPr>
        <w:tab/>
      </w:r>
      <w:r w:rsidRPr="00443151">
        <w:rPr>
          <w:rFonts w:ascii="Arial" w:hAnsi="Arial" w:cs="Arial"/>
          <w:sz w:val="24"/>
          <w:szCs w:val="24"/>
        </w:rPr>
        <w:tab/>
        <w:t>Igors Jevbokimovs</w:t>
      </w:r>
      <w:r w:rsidRPr="00443151">
        <w:rPr>
          <w:rFonts w:ascii="Arial" w:hAnsi="Arial" w:cs="Arial"/>
          <w:sz w:val="24"/>
          <w:szCs w:val="24"/>
        </w:rPr>
        <w:tab/>
      </w:r>
      <w:r w:rsidRPr="00443151">
        <w:rPr>
          <w:rFonts w:ascii="Arial" w:hAnsi="Arial" w:cs="Arial"/>
          <w:sz w:val="24"/>
          <w:szCs w:val="24"/>
        </w:rPr>
        <w:tab/>
      </w:r>
      <w:r w:rsidRPr="00443151">
        <w:rPr>
          <w:rFonts w:ascii="Arial" w:hAnsi="Arial" w:cs="Arial"/>
          <w:sz w:val="24"/>
          <w:szCs w:val="24"/>
        </w:rPr>
        <w:tab/>
        <w:t>The Development will consist</w:t>
      </w:r>
    </w:p>
    <w:p w:rsidR="00DF09EB" w:rsidRPr="00443151" w:rsidRDefault="00DF09EB" w:rsidP="00443151">
      <w:pPr>
        <w:rPr>
          <w:rFonts w:ascii="Arial" w:hAnsi="Arial" w:cs="Arial"/>
          <w:sz w:val="24"/>
          <w:szCs w:val="24"/>
        </w:rPr>
      </w:pPr>
      <w:r w:rsidRPr="00443151">
        <w:rPr>
          <w:rFonts w:ascii="Arial" w:hAnsi="Arial" w:cs="Arial"/>
          <w:sz w:val="24"/>
          <w:szCs w:val="24"/>
        </w:rPr>
        <w:tab/>
      </w:r>
      <w:r w:rsidRPr="00443151">
        <w:rPr>
          <w:rFonts w:ascii="Arial" w:hAnsi="Arial" w:cs="Arial"/>
          <w:sz w:val="24"/>
          <w:szCs w:val="24"/>
        </w:rPr>
        <w:tab/>
      </w:r>
      <w:r w:rsidRPr="00443151">
        <w:rPr>
          <w:rFonts w:ascii="Arial" w:hAnsi="Arial" w:cs="Arial"/>
          <w:sz w:val="24"/>
          <w:szCs w:val="24"/>
        </w:rPr>
        <w:tab/>
      </w:r>
      <w:r w:rsidRPr="00443151">
        <w:rPr>
          <w:rFonts w:ascii="Arial" w:hAnsi="Arial" w:cs="Arial"/>
          <w:sz w:val="24"/>
          <w:szCs w:val="24"/>
        </w:rPr>
        <w:tab/>
      </w:r>
      <w:r w:rsidRPr="00443151">
        <w:rPr>
          <w:rFonts w:ascii="Arial" w:hAnsi="Arial" w:cs="Arial"/>
          <w:sz w:val="24"/>
          <w:szCs w:val="24"/>
        </w:rPr>
        <w:tab/>
      </w:r>
      <w:r w:rsidRPr="00443151">
        <w:rPr>
          <w:rFonts w:ascii="Arial" w:hAnsi="Arial" w:cs="Arial"/>
          <w:sz w:val="24"/>
          <w:szCs w:val="24"/>
        </w:rPr>
        <w:tab/>
      </w:r>
      <w:r w:rsidRPr="00443151">
        <w:rPr>
          <w:rFonts w:ascii="Arial" w:hAnsi="Arial" w:cs="Arial"/>
          <w:sz w:val="24"/>
          <w:szCs w:val="24"/>
        </w:rPr>
        <w:tab/>
        <w:t>of the construction of a single</w:t>
      </w:r>
      <w:r w:rsidRPr="00443151">
        <w:rPr>
          <w:rFonts w:ascii="Arial" w:hAnsi="Arial" w:cs="Arial"/>
          <w:sz w:val="24"/>
          <w:szCs w:val="24"/>
        </w:rPr>
        <w:tab/>
        <w:t xml:space="preserve">         </w:t>
      </w:r>
    </w:p>
    <w:p w:rsidR="00DF09EB" w:rsidRPr="00443151" w:rsidRDefault="00DF09EB" w:rsidP="00443151">
      <w:pPr>
        <w:rPr>
          <w:rFonts w:ascii="Arial" w:hAnsi="Arial" w:cs="Arial"/>
          <w:sz w:val="24"/>
          <w:szCs w:val="24"/>
        </w:rPr>
      </w:pPr>
      <w:r w:rsidRPr="00443151">
        <w:rPr>
          <w:rFonts w:ascii="Arial" w:hAnsi="Arial" w:cs="Arial"/>
          <w:sz w:val="24"/>
          <w:szCs w:val="24"/>
        </w:rPr>
        <w:tab/>
      </w:r>
      <w:r w:rsidRPr="00443151">
        <w:rPr>
          <w:rFonts w:ascii="Arial" w:hAnsi="Arial" w:cs="Arial"/>
          <w:sz w:val="24"/>
          <w:szCs w:val="24"/>
        </w:rPr>
        <w:tab/>
      </w:r>
      <w:r w:rsidRPr="00443151">
        <w:rPr>
          <w:rFonts w:ascii="Arial" w:hAnsi="Arial" w:cs="Arial"/>
          <w:sz w:val="24"/>
          <w:szCs w:val="24"/>
        </w:rPr>
        <w:tab/>
      </w:r>
      <w:r w:rsidRPr="00443151">
        <w:rPr>
          <w:rFonts w:ascii="Arial" w:hAnsi="Arial" w:cs="Arial"/>
          <w:sz w:val="24"/>
          <w:szCs w:val="24"/>
        </w:rPr>
        <w:tab/>
      </w:r>
      <w:r w:rsidRPr="00443151">
        <w:rPr>
          <w:rFonts w:ascii="Arial" w:hAnsi="Arial" w:cs="Arial"/>
          <w:sz w:val="24"/>
          <w:szCs w:val="24"/>
        </w:rPr>
        <w:tab/>
        <w:t xml:space="preserve"> </w:t>
      </w:r>
      <w:r w:rsidRPr="00443151">
        <w:rPr>
          <w:rFonts w:ascii="Arial" w:hAnsi="Arial" w:cs="Arial"/>
          <w:sz w:val="24"/>
          <w:szCs w:val="24"/>
        </w:rPr>
        <w:tab/>
      </w:r>
      <w:r w:rsidRPr="00443151">
        <w:rPr>
          <w:rFonts w:ascii="Arial" w:hAnsi="Arial" w:cs="Arial"/>
          <w:sz w:val="24"/>
          <w:szCs w:val="24"/>
        </w:rPr>
        <w:tab/>
        <w:t>storey extension to existing</w:t>
      </w:r>
    </w:p>
    <w:p w:rsidR="00DF09EB" w:rsidRPr="00443151" w:rsidRDefault="00DF09EB" w:rsidP="00443151">
      <w:pPr>
        <w:rPr>
          <w:rFonts w:ascii="Arial" w:hAnsi="Arial" w:cs="Arial"/>
          <w:sz w:val="24"/>
          <w:szCs w:val="24"/>
        </w:rPr>
      </w:pPr>
      <w:r w:rsidRPr="00443151">
        <w:rPr>
          <w:rFonts w:ascii="Arial" w:hAnsi="Arial" w:cs="Arial"/>
          <w:sz w:val="24"/>
          <w:szCs w:val="24"/>
        </w:rPr>
        <w:tab/>
      </w:r>
      <w:r w:rsidRPr="00443151">
        <w:rPr>
          <w:rFonts w:ascii="Arial" w:hAnsi="Arial" w:cs="Arial"/>
          <w:sz w:val="24"/>
          <w:szCs w:val="24"/>
        </w:rPr>
        <w:tab/>
      </w:r>
      <w:r w:rsidRPr="00443151">
        <w:rPr>
          <w:rFonts w:ascii="Arial" w:hAnsi="Arial" w:cs="Arial"/>
          <w:sz w:val="24"/>
          <w:szCs w:val="24"/>
        </w:rPr>
        <w:tab/>
      </w:r>
      <w:r w:rsidRPr="00443151">
        <w:rPr>
          <w:rFonts w:ascii="Arial" w:hAnsi="Arial" w:cs="Arial"/>
          <w:sz w:val="24"/>
          <w:szCs w:val="24"/>
        </w:rPr>
        <w:tab/>
      </w:r>
      <w:r w:rsidRPr="00443151">
        <w:rPr>
          <w:rFonts w:ascii="Arial" w:hAnsi="Arial" w:cs="Arial"/>
          <w:sz w:val="24"/>
          <w:szCs w:val="24"/>
        </w:rPr>
        <w:tab/>
      </w:r>
      <w:r w:rsidRPr="00443151">
        <w:rPr>
          <w:rFonts w:ascii="Arial" w:hAnsi="Arial" w:cs="Arial"/>
          <w:sz w:val="24"/>
          <w:szCs w:val="24"/>
        </w:rPr>
        <w:tab/>
      </w:r>
      <w:r w:rsidRPr="00443151">
        <w:rPr>
          <w:rFonts w:ascii="Arial" w:hAnsi="Arial" w:cs="Arial"/>
          <w:sz w:val="24"/>
          <w:szCs w:val="24"/>
        </w:rPr>
        <w:tab/>
        <w:t>dwelling house and all</w:t>
      </w:r>
    </w:p>
    <w:p w:rsidR="00DF09EB" w:rsidRPr="00443151" w:rsidRDefault="00DF09EB" w:rsidP="00443151">
      <w:pPr>
        <w:rPr>
          <w:rFonts w:ascii="Arial" w:hAnsi="Arial" w:cs="Arial"/>
          <w:sz w:val="24"/>
          <w:szCs w:val="24"/>
        </w:rPr>
      </w:pPr>
      <w:r w:rsidRPr="00443151">
        <w:rPr>
          <w:rFonts w:ascii="Arial" w:hAnsi="Arial" w:cs="Arial"/>
          <w:sz w:val="24"/>
          <w:szCs w:val="24"/>
        </w:rPr>
        <w:tab/>
      </w:r>
      <w:r w:rsidRPr="00443151">
        <w:rPr>
          <w:rFonts w:ascii="Arial" w:hAnsi="Arial" w:cs="Arial"/>
          <w:sz w:val="24"/>
          <w:szCs w:val="24"/>
        </w:rPr>
        <w:tab/>
      </w:r>
      <w:r w:rsidRPr="00443151">
        <w:rPr>
          <w:rFonts w:ascii="Arial" w:hAnsi="Arial" w:cs="Arial"/>
          <w:sz w:val="24"/>
          <w:szCs w:val="24"/>
        </w:rPr>
        <w:tab/>
      </w:r>
      <w:r w:rsidRPr="00443151">
        <w:rPr>
          <w:rFonts w:ascii="Arial" w:hAnsi="Arial" w:cs="Arial"/>
          <w:sz w:val="24"/>
          <w:szCs w:val="24"/>
        </w:rPr>
        <w:tab/>
      </w:r>
      <w:r w:rsidRPr="00443151">
        <w:rPr>
          <w:rFonts w:ascii="Arial" w:hAnsi="Arial" w:cs="Arial"/>
          <w:sz w:val="24"/>
          <w:szCs w:val="24"/>
        </w:rPr>
        <w:tab/>
        <w:t xml:space="preserve">            </w:t>
      </w:r>
      <w:r w:rsidRPr="00443151">
        <w:rPr>
          <w:rFonts w:ascii="Arial" w:hAnsi="Arial" w:cs="Arial"/>
          <w:sz w:val="24"/>
          <w:szCs w:val="24"/>
        </w:rPr>
        <w:tab/>
        <w:t xml:space="preserve">associated site works at </w:t>
      </w:r>
    </w:p>
    <w:p w:rsidR="00DF09EB" w:rsidRPr="00443151" w:rsidRDefault="00DF09EB" w:rsidP="00443151">
      <w:pPr>
        <w:rPr>
          <w:rFonts w:ascii="Arial" w:hAnsi="Arial" w:cs="Arial"/>
          <w:sz w:val="24"/>
          <w:szCs w:val="24"/>
        </w:rPr>
      </w:pPr>
      <w:r w:rsidRPr="00443151">
        <w:rPr>
          <w:rFonts w:ascii="Arial" w:hAnsi="Arial" w:cs="Arial"/>
          <w:sz w:val="24"/>
          <w:szCs w:val="24"/>
        </w:rPr>
        <w:tab/>
      </w:r>
      <w:r w:rsidRPr="00443151">
        <w:rPr>
          <w:rFonts w:ascii="Arial" w:hAnsi="Arial" w:cs="Arial"/>
          <w:sz w:val="24"/>
          <w:szCs w:val="24"/>
        </w:rPr>
        <w:tab/>
      </w:r>
      <w:r w:rsidRPr="00443151">
        <w:rPr>
          <w:rFonts w:ascii="Arial" w:hAnsi="Arial" w:cs="Arial"/>
          <w:sz w:val="24"/>
          <w:szCs w:val="24"/>
        </w:rPr>
        <w:tab/>
      </w:r>
      <w:r w:rsidRPr="00443151">
        <w:rPr>
          <w:rFonts w:ascii="Arial" w:hAnsi="Arial" w:cs="Arial"/>
          <w:sz w:val="24"/>
          <w:szCs w:val="24"/>
        </w:rPr>
        <w:tab/>
      </w:r>
      <w:r w:rsidRPr="00443151">
        <w:rPr>
          <w:rFonts w:ascii="Arial" w:hAnsi="Arial" w:cs="Arial"/>
          <w:sz w:val="24"/>
          <w:szCs w:val="24"/>
        </w:rPr>
        <w:tab/>
      </w:r>
      <w:r w:rsidRPr="00443151">
        <w:rPr>
          <w:rFonts w:ascii="Arial" w:hAnsi="Arial" w:cs="Arial"/>
          <w:sz w:val="24"/>
          <w:szCs w:val="24"/>
        </w:rPr>
        <w:tab/>
      </w:r>
      <w:r w:rsidRPr="00443151">
        <w:rPr>
          <w:rFonts w:ascii="Arial" w:hAnsi="Arial" w:cs="Arial"/>
          <w:sz w:val="24"/>
          <w:szCs w:val="24"/>
        </w:rPr>
        <w:tab/>
      </w:r>
      <w:smartTag w:uri="urn:schemas-microsoft-com:office:smarttags" w:element="address">
        <w:smartTag w:uri="urn:schemas-microsoft-com:office:smarttags" w:element="Street">
          <w:r w:rsidRPr="00443151">
            <w:rPr>
              <w:rFonts w:ascii="Arial" w:hAnsi="Arial" w:cs="Arial"/>
              <w:sz w:val="24"/>
              <w:szCs w:val="24"/>
            </w:rPr>
            <w:t>266 Greenfield Court</w:t>
          </w:r>
        </w:smartTag>
      </w:smartTag>
    </w:p>
    <w:p w:rsidR="00DF09EB" w:rsidRPr="00443151" w:rsidRDefault="00DF09EB" w:rsidP="00443151">
      <w:pPr>
        <w:rPr>
          <w:rFonts w:ascii="Arial" w:hAnsi="Arial" w:cs="Arial"/>
          <w:sz w:val="24"/>
          <w:szCs w:val="24"/>
        </w:rPr>
      </w:pPr>
      <w:r w:rsidRPr="00443151">
        <w:rPr>
          <w:rFonts w:ascii="Arial" w:hAnsi="Arial" w:cs="Arial"/>
          <w:sz w:val="24"/>
          <w:szCs w:val="24"/>
        </w:rPr>
        <w:tab/>
      </w:r>
      <w:r w:rsidRPr="00443151">
        <w:rPr>
          <w:rFonts w:ascii="Arial" w:hAnsi="Arial" w:cs="Arial"/>
          <w:sz w:val="24"/>
          <w:szCs w:val="24"/>
        </w:rPr>
        <w:tab/>
      </w:r>
      <w:r w:rsidRPr="00443151">
        <w:rPr>
          <w:rFonts w:ascii="Arial" w:hAnsi="Arial" w:cs="Arial"/>
          <w:sz w:val="24"/>
          <w:szCs w:val="24"/>
        </w:rPr>
        <w:tab/>
      </w:r>
      <w:r w:rsidRPr="00443151">
        <w:rPr>
          <w:rFonts w:ascii="Arial" w:hAnsi="Arial" w:cs="Arial"/>
          <w:sz w:val="24"/>
          <w:szCs w:val="24"/>
        </w:rPr>
        <w:tab/>
      </w:r>
      <w:r w:rsidRPr="00443151">
        <w:rPr>
          <w:rFonts w:ascii="Arial" w:hAnsi="Arial" w:cs="Arial"/>
          <w:sz w:val="24"/>
          <w:szCs w:val="24"/>
        </w:rPr>
        <w:tab/>
      </w:r>
      <w:r w:rsidRPr="00443151">
        <w:rPr>
          <w:rFonts w:ascii="Arial" w:hAnsi="Arial" w:cs="Arial"/>
          <w:sz w:val="24"/>
          <w:szCs w:val="24"/>
        </w:rPr>
        <w:tab/>
      </w:r>
      <w:r w:rsidRPr="00443151">
        <w:rPr>
          <w:rFonts w:ascii="Arial" w:hAnsi="Arial" w:cs="Arial"/>
          <w:sz w:val="24"/>
          <w:szCs w:val="24"/>
        </w:rPr>
        <w:tab/>
      </w:r>
      <w:smartTag w:uri="urn:schemas-microsoft-com:office:smarttags" w:element="address">
        <w:smartTag w:uri="urn:schemas-microsoft-com:office:smarttags" w:element="Street">
          <w:r w:rsidRPr="00443151">
            <w:rPr>
              <w:rFonts w:ascii="Arial" w:hAnsi="Arial" w:cs="Arial"/>
              <w:sz w:val="24"/>
              <w:szCs w:val="24"/>
            </w:rPr>
            <w:t>Tom Bellew Avenue</w:t>
          </w:r>
        </w:smartTag>
      </w:smartTag>
      <w:r w:rsidRPr="00443151">
        <w:rPr>
          <w:rFonts w:ascii="Arial" w:hAnsi="Arial" w:cs="Arial"/>
          <w:sz w:val="24"/>
          <w:szCs w:val="24"/>
        </w:rPr>
        <w:t xml:space="preserve">, </w:t>
      </w:r>
      <w:smartTag w:uri="urn:schemas-microsoft-com:office:smarttags" w:element="place">
        <w:r w:rsidRPr="00443151">
          <w:rPr>
            <w:rFonts w:ascii="Arial" w:hAnsi="Arial" w:cs="Arial"/>
            <w:sz w:val="24"/>
            <w:szCs w:val="24"/>
          </w:rPr>
          <w:t>Dundalk</w:t>
        </w:r>
      </w:smartTag>
      <w:r w:rsidRPr="00443151">
        <w:rPr>
          <w:rFonts w:ascii="Arial" w:hAnsi="Arial" w:cs="Arial"/>
          <w:sz w:val="24"/>
          <w:szCs w:val="24"/>
        </w:rPr>
        <w:t>.</w:t>
      </w:r>
    </w:p>
    <w:p w:rsidR="00DF09EB" w:rsidRPr="00443151" w:rsidRDefault="00DF09EB" w:rsidP="00443151">
      <w:pPr>
        <w:rPr>
          <w:rFonts w:ascii="Arial" w:hAnsi="Arial" w:cs="Arial"/>
          <w:sz w:val="24"/>
          <w:szCs w:val="24"/>
          <w:lang w:val="en-IE"/>
        </w:rPr>
      </w:pPr>
      <w:r w:rsidRPr="00443151">
        <w:rPr>
          <w:rFonts w:ascii="Arial" w:hAnsi="Arial" w:cs="Arial"/>
          <w:sz w:val="24"/>
          <w:szCs w:val="24"/>
        </w:rPr>
        <w:tab/>
      </w:r>
      <w:r w:rsidRPr="00443151">
        <w:rPr>
          <w:rFonts w:ascii="Arial" w:hAnsi="Arial" w:cs="Arial"/>
          <w:sz w:val="24"/>
          <w:szCs w:val="24"/>
        </w:rPr>
        <w:tab/>
      </w:r>
      <w:r w:rsidRPr="00443151">
        <w:rPr>
          <w:rFonts w:ascii="Arial" w:hAnsi="Arial" w:cs="Arial"/>
          <w:sz w:val="24"/>
          <w:szCs w:val="24"/>
        </w:rPr>
        <w:tab/>
      </w:r>
      <w:r w:rsidRPr="00443151">
        <w:rPr>
          <w:rFonts w:ascii="Arial" w:hAnsi="Arial" w:cs="Arial"/>
          <w:sz w:val="24"/>
          <w:szCs w:val="24"/>
        </w:rPr>
        <w:tab/>
      </w:r>
      <w:r w:rsidRPr="00443151">
        <w:rPr>
          <w:rFonts w:ascii="Arial" w:hAnsi="Arial" w:cs="Arial"/>
          <w:sz w:val="24"/>
          <w:szCs w:val="24"/>
        </w:rPr>
        <w:tab/>
      </w:r>
      <w:r w:rsidRPr="00443151">
        <w:rPr>
          <w:rFonts w:ascii="Arial" w:hAnsi="Arial" w:cs="Arial"/>
          <w:sz w:val="24"/>
          <w:szCs w:val="24"/>
        </w:rPr>
        <w:tab/>
      </w:r>
      <w:r w:rsidRPr="00443151">
        <w:rPr>
          <w:rFonts w:ascii="Arial" w:hAnsi="Arial" w:cs="Arial"/>
          <w:sz w:val="24"/>
          <w:szCs w:val="24"/>
        </w:rPr>
        <w:tab/>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John Lawrence advised that a grant of permission was issued for this application.</w:t>
      </w:r>
    </w:p>
    <w:p w:rsidR="00DF09EB" w:rsidRPr="00443151" w:rsidRDefault="00DF09EB" w:rsidP="00443151">
      <w:pPr>
        <w:rPr>
          <w:rFonts w:ascii="Arial" w:hAnsi="Arial" w:cs="Arial"/>
          <w:b/>
          <w:sz w:val="24"/>
          <w:szCs w:val="24"/>
          <w:lang w:val="en-IE"/>
        </w:rPr>
      </w:pPr>
      <w:r w:rsidRPr="00443151">
        <w:rPr>
          <w:rFonts w:ascii="Arial" w:hAnsi="Arial" w:cs="Arial"/>
          <w:b/>
          <w:sz w:val="24"/>
          <w:szCs w:val="24"/>
          <w:lang w:val="en-IE"/>
        </w:rPr>
        <w:t>_______________________________________________________________</w:t>
      </w:r>
      <w:r>
        <w:rPr>
          <w:rFonts w:ascii="Arial" w:hAnsi="Arial" w:cs="Arial"/>
          <w:b/>
          <w:sz w:val="24"/>
          <w:szCs w:val="24"/>
          <w:lang w:val="en-IE"/>
        </w:rPr>
        <w:t>____</w:t>
      </w:r>
    </w:p>
    <w:p w:rsidR="00DF09EB" w:rsidRPr="00443151" w:rsidRDefault="00DF09EB" w:rsidP="00443151">
      <w:pPr>
        <w:rPr>
          <w:rFonts w:ascii="Arial" w:hAnsi="Arial" w:cs="Arial"/>
          <w:sz w:val="24"/>
          <w:szCs w:val="24"/>
          <w:lang w:val="en-IE"/>
        </w:rPr>
      </w:pPr>
    </w:p>
    <w:p w:rsidR="00DF09EB" w:rsidRDefault="00DF09EB" w:rsidP="00443151">
      <w:pPr>
        <w:ind w:left="1440" w:hanging="1440"/>
        <w:rPr>
          <w:rFonts w:ascii="Arial" w:hAnsi="Arial" w:cs="Arial"/>
          <w:sz w:val="24"/>
          <w:szCs w:val="24"/>
          <w:lang w:val="en-IE"/>
        </w:rPr>
      </w:pPr>
    </w:p>
    <w:p w:rsidR="00DF09EB" w:rsidRPr="00443151" w:rsidRDefault="00DF09EB" w:rsidP="00443151">
      <w:pPr>
        <w:ind w:left="1440" w:hanging="1440"/>
        <w:rPr>
          <w:rFonts w:ascii="Arial" w:hAnsi="Arial" w:cs="Arial"/>
          <w:sz w:val="24"/>
          <w:szCs w:val="24"/>
          <w:lang w:val="en-IE"/>
        </w:rPr>
      </w:pPr>
      <w:r w:rsidRPr="00443151">
        <w:rPr>
          <w:rFonts w:ascii="Arial" w:hAnsi="Arial" w:cs="Arial"/>
          <w:sz w:val="24"/>
          <w:szCs w:val="24"/>
          <w:lang w:val="en-IE"/>
        </w:rPr>
        <w:t>10/80</w:t>
      </w:r>
      <w:r w:rsidRPr="00443151">
        <w:rPr>
          <w:rFonts w:ascii="Arial" w:hAnsi="Arial" w:cs="Arial"/>
          <w:b/>
          <w:sz w:val="24"/>
          <w:szCs w:val="24"/>
          <w:lang w:val="en-IE"/>
        </w:rPr>
        <w:tab/>
      </w:r>
      <w:r w:rsidRPr="00443151">
        <w:rPr>
          <w:rFonts w:ascii="Arial" w:hAnsi="Arial" w:cs="Arial"/>
          <w:sz w:val="24"/>
          <w:szCs w:val="24"/>
          <w:lang w:val="en-IE"/>
        </w:rPr>
        <w:t>Naomh Moninne Hurling</w:t>
      </w:r>
      <w:r w:rsidRPr="00443151">
        <w:rPr>
          <w:rFonts w:ascii="Arial" w:hAnsi="Arial" w:cs="Arial"/>
          <w:sz w:val="24"/>
          <w:szCs w:val="24"/>
          <w:lang w:val="en-IE"/>
        </w:rPr>
        <w:tab/>
      </w:r>
      <w:r w:rsidRPr="00443151">
        <w:rPr>
          <w:rFonts w:ascii="Arial" w:hAnsi="Arial" w:cs="Arial"/>
          <w:sz w:val="24"/>
          <w:szCs w:val="24"/>
          <w:lang w:val="en-IE"/>
        </w:rPr>
        <w:tab/>
        <w:t xml:space="preserve">Development to consist of   </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t>Club</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(A) 2NO. proposed playing </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pitches (B) changing room</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building (C) Temporary</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portacabin for changing room</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accommodation (D) Temporary</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access road incorporating </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accommodation works at junction</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to existing </w:t>
      </w:r>
      <w:smartTag w:uri="urn:schemas-microsoft-com:office:smarttags" w:element="address">
        <w:smartTag w:uri="urn:schemas-microsoft-com:office:smarttags" w:element="Street">
          <w:r w:rsidRPr="00443151">
            <w:rPr>
              <w:rFonts w:ascii="Arial" w:hAnsi="Arial" w:cs="Arial"/>
              <w:sz w:val="24"/>
              <w:szCs w:val="24"/>
              <w:lang w:val="en-IE"/>
            </w:rPr>
            <w:t>Oldbridge Estate Road</w:t>
          </w:r>
        </w:smartTag>
      </w:smartTag>
      <w:r w:rsidRPr="00443151">
        <w:rPr>
          <w:rFonts w:ascii="Arial" w:hAnsi="Arial" w:cs="Arial"/>
          <w:sz w:val="24"/>
          <w:szCs w:val="24"/>
          <w:lang w:val="en-IE"/>
        </w:rPr>
        <w:t>,</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car parking, landscaping and all</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ancillary site works at </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Toberona, Dundalk, Co Louth.</w:t>
      </w:r>
    </w:p>
    <w:p w:rsidR="00DF09EB" w:rsidRPr="00443151" w:rsidRDefault="00DF09EB" w:rsidP="00443151">
      <w:pPr>
        <w:rPr>
          <w:rFonts w:ascii="Arial" w:hAnsi="Arial" w:cs="Arial"/>
          <w:sz w:val="24"/>
          <w:szCs w:val="24"/>
          <w:lang w:val="en-IE"/>
        </w:rPr>
      </w:pPr>
    </w:p>
    <w:p w:rsidR="00DF09EB" w:rsidRPr="00443151" w:rsidRDefault="00DF09EB" w:rsidP="00443151">
      <w:pPr>
        <w:pBdr>
          <w:bottom w:val="single" w:sz="12" w:space="15" w:color="auto"/>
        </w:pBdr>
        <w:rPr>
          <w:rFonts w:ascii="Arial" w:hAnsi="Arial" w:cs="Arial"/>
          <w:sz w:val="24"/>
          <w:szCs w:val="24"/>
        </w:rPr>
      </w:pPr>
      <w:r w:rsidRPr="00443151">
        <w:rPr>
          <w:rFonts w:ascii="Arial" w:hAnsi="Arial" w:cs="Arial"/>
          <w:sz w:val="24"/>
          <w:szCs w:val="24"/>
        </w:rPr>
        <w:t xml:space="preserve">On the proposal of Councillor O Herr </w:t>
      </w:r>
      <w:del w:id="16" w:author="imcdonald" w:date="2010-10-19T10:10:00Z">
        <w:r w:rsidRPr="00443151" w:rsidDel="0075451C">
          <w:rPr>
            <w:rFonts w:ascii="Arial" w:hAnsi="Arial" w:cs="Arial"/>
            <w:sz w:val="24"/>
            <w:szCs w:val="24"/>
          </w:rPr>
          <w:delText xml:space="preserve"> </w:delText>
        </w:r>
      </w:del>
      <w:r w:rsidRPr="00443151">
        <w:rPr>
          <w:rFonts w:ascii="Arial" w:hAnsi="Arial" w:cs="Arial"/>
          <w:sz w:val="24"/>
          <w:szCs w:val="24"/>
        </w:rPr>
        <w:t>and seconded by Councillor E O’Boyle,</w:t>
      </w:r>
    </w:p>
    <w:p w:rsidR="00DF09EB" w:rsidRPr="00443151" w:rsidRDefault="00DF09EB" w:rsidP="00443151">
      <w:pPr>
        <w:pBdr>
          <w:bottom w:val="single" w:sz="12" w:space="15" w:color="auto"/>
        </w:pBdr>
        <w:rPr>
          <w:rFonts w:ascii="Arial" w:hAnsi="Arial" w:cs="Arial"/>
          <w:sz w:val="24"/>
          <w:szCs w:val="24"/>
        </w:rPr>
      </w:pPr>
      <w:r w:rsidRPr="00443151">
        <w:rPr>
          <w:rFonts w:ascii="Arial" w:hAnsi="Arial" w:cs="Arial"/>
          <w:sz w:val="24"/>
          <w:szCs w:val="24"/>
        </w:rPr>
        <w:t>the members agreed to recommend that the manager grant permission in this case.</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10/81</w:t>
      </w:r>
      <w:r w:rsidRPr="00443151">
        <w:rPr>
          <w:rFonts w:ascii="Arial" w:hAnsi="Arial" w:cs="Arial"/>
          <w:sz w:val="24"/>
          <w:szCs w:val="24"/>
          <w:lang w:val="en-IE"/>
        </w:rPr>
        <w:tab/>
      </w:r>
      <w:r w:rsidRPr="00443151">
        <w:rPr>
          <w:rFonts w:ascii="Arial" w:hAnsi="Arial" w:cs="Arial"/>
          <w:sz w:val="24"/>
          <w:szCs w:val="24"/>
          <w:lang w:val="en-IE"/>
        </w:rPr>
        <w:tab/>
        <w:t>Fergal McKevitt</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Demolish existing two storey </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  </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extension to rear of dwelling </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and extend existing garage to </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the rear along with all associated</w:t>
      </w:r>
    </w:p>
    <w:p w:rsidR="00DF09EB" w:rsidRPr="00443151" w:rsidDel="00823B11" w:rsidRDefault="00DF09EB" w:rsidP="00443151">
      <w:pPr>
        <w:rPr>
          <w:del w:id="17" w:author="imcdonald" w:date="2010-10-19T10:30:00Z"/>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works at </w:t>
      </w:r>
      <w:del w:id="18" w:author="imcdonald" w:date="2010-10-19T10:30:00Z">
        <w:r w:rsidRPr="00443151" w:rsidDel="00823B11">
          <w:rPr>
            <w:rFonts w:ascii="Arial" w:hAnsi="Arial" w:cs="Arial"/>
            <w:sz w:val="24"/>
            <w:szCs w:val="24"/>
            <w:lang w:val="en-IE"/>
          </w:rPr>
          <w:delText xml:space="preserve"> </w:delText>
        </w:r>
      </w:del>
    </w:p>
    <w:p w:rsidR="00DF09EB" w:rsidRPr="00443151" w:rsidDel="00823B11" w:rsidRDefault="00DF09EB" w:rsidP="00443151">
      <w:pPr>
        <w:rPr>
          <w:del w:id="19" w:author="imcdonald" w:date="2010-10-19T10:30:00Z"/>
          <w:rFonts w:ascii="Arial" w:hAnsi="Arial" w:cs="Arial"/>
          <w:sz w:val="24"/>
          <w:szCs w:val="24"/>
          <w:lang w:val="en-IE"/>
        </w:rPr>
      </w:pPr>
      <w:del w:id="20" w:author="imcdonald" w:date="2010-10-19T10:30:00Z">
        <w:r w:rsidRPr="00443151" w:rsidDel="00823B11">
          <w:rPr>
            <w:rFonts w:ascii="Arial" w:hAnsi="Arial" w:cs="Arial"/>
            <w:sz w:val="24"/>
            <w:szCs w:val="24"/>
            <w:lang w:val="en-IE"/>
          </w:rPr>
          <w:tab/>
        </w:r>
        <w:r w:rsidRPr="00443151" w:rsidDel="00823B11">
          <w:rPr>
            <w:rFonts w:ascii="Arial" w:hAnsi="Arial" w:cs="Arial"/>
            <w:sz w:val="24"/>
            <w:szCs w:val="24"/>
            <w:lang w:val="en-IE"/>
          </w:rPr>
          <w:tab/>
        </w:r>
        <w:r w:rsidRPr="00443151" w:rsidDel="00823B11">
          <w:rPr>
            <w:rFonts w:ascii="Arial" w:hAnsi="Arial" w:cs="Arial"/>
            <w:sz w:val="24"/>
            <w:szCs w:val="24"/>
            <w:lang w:val="en-IE"/>
          </w:rPr>
          <w:tab/>
        </w:r>
        <w:r w:rsidRPr="00443151" w:rsidDel="00823B11">
          <w:rPr>
            <w:rFonts w:ascii="Arial" w:hAnsi="Arial" w:cs="Arial"/>
            <w:sz w:val="24"/>
            <w:szCs w:val="24"/>
            <w:lang w:val="en-IE"/>
          </w:rPr>
          <w:tab/>
        </w:r>
        <w:r w:rsidRPr="00443151" w:rsidDel="00823B11">
          <w:rPr>
            <w:rFonts w:ascii="Arial" w:hAnsi="Arial" w:cs="Arial"/>
            <w:sz w:val="24"/>
            <w:szCs w:val="24"/>
            <w:lang w:val="en-IE"/>
          </w:rPr>
          <w:tab/>
        </w:r>
        <w:r w:rsidRPr="00443151" w:rsidDel="00823B11">
          <w:rPr>
            <w:rFonts w:ascii="Arial" w:hAnsi="Arial" w:cs="Arial"/>
            <w:sz w:val="24"/>
            <w:szCs w:val="24"/>
            <w:lang w:val="en-IE"/>
          </w:rPr>
          <w:tab/>
        </w:r>
        <w:r w:rsidRPr="00443151" w:rsidDel="00823B11">
          <w:rPr>
            <w:rFonts w:ascii="Arial" w:hAnsi="Arial" w:cs="Arial"/>
            <w:sz w:val="24"/>
            <w:szCs w:val="24"/>
            <w:lang w:val="en-IE"/>
          </w:rPr>
          <w:tab/>
        </w:r>
      </w:del>
      <w:smartTag w:uri="urn:schemas-microsoft-com:office:smarttags" w:element="address">
        <w:smartTag w:uri="urn:schemas-microsoft-com:office:smarttags" w:element="Street">
          <w:r w:rsidRPr="00443151">
            <w:rPr>
              <w:rFonts w:ascii="Arial" w:hAnsi="Arial" w:cs="Arial"/>
              <w:sz w:val="24"/>
              <w:szCs w:val="24"/>
              <w:lang w:val="en-IE"/>
            </w:rPr>
            <w:t>1 St Marys Road</w:t>
          </w:r>
        </w:smartTag>
      </w:smartTag>
      <w:ins w:id="21" w:author="imcdonald" w:date="2010-10-19T10:30:00Z">
        <w:r>
          <w:rPr>
            <w:rFonts w:ascii="Arial" w:hAnsi="Arial" w:cs="Arial"/>
            <w:sz w:val="24"/>
            <w:szCs w:val="24"/>
            <w:lang w:val="en-IE"/>
          </w:rPr>
          <w:t xml:space="preserve">, </w:t>
        </w:r>
      </w:ins>
    </w:p>
    <w:p w:rsidR="00DF09EB" w:rsidRPr="00443151" w:rsidRDefault="00DF09EB" w:rsidP="00443151">
      <w:pPr>
        <w:rPr>
          <w:rFonts w:ascii="Arial" w:hAnsi="Arial" w:cs="Arial"/>
          <w:sz w:val="24"/>
          <w:szCs w:val="24"/>
          <w:lang w:val="en-IE"/>
        </w:rPr>
      </w:pPr>
      <w:del w:id="22" w:author="imcdonald" w:date="2010-10-19T10:30:00Z">
        <w:r w:rsidRPr="00443151" w:rsidDel="00823B11">
          <w:rPr>
            <w:rFonts w:ascii="Arial" w:hAnsi="Arial" w:cs="Arial"/>
            <w:sz w:val="24"/>
            <w:szCs w:val="24"/>
            <w:lang w:val="en-IE"/>
          </w:rPr>
          <w:tab/>
        </w:r>
        <w:r w:rsidRPr="00443151" w:rsidDel="00823B11">
          <w:rPr>
            <w:rFonts w:ascii="Arial" w:hAnsi="Arial" w:cs="Arial"/>
            <w:sz w:val="24"/>
            <w:szCs w:val="24"/>
            <w:lang w:val="en-IE"/>
          </w:rPr>
          <w:tab/>
        </w:r>
        <w:r w:rsidRPr="00443151" w:rsidDel="00823B11">
          <w:rPr>
            <w:rFonts w:ascii="Arial" w:hAnsi="Arial" w:cs="Arial"/>
            <w:sz w:val="24"/>
            <w:szCs w:val="24"/>
            <w:lang w:val="en-IE"/>
          </w:rPr>
          <w:tab/>
        </w:r>
        <w:r w:rsidRPr="00443151" w:rsidDel="00823B11">
          <w:rPr>
            <w:rFonts w:ascii="Arial" w:hAnsi="Arial" w:cs="Arial"/>
            <w:sz w:val="24"/>
            <w:szCs w:val="24"/>
            <w:lang w:val="en-IE"/>
          </w:rPr>
          <w:tab/>
        </w:r>
        <w:r w:rsidRPr="00443151" w:rsidDel="00823B11">
          <w:rPr>
            <w:rFonts w:ascii="Arial" w:hAnsi="Arial" w:cs="Arial"/>
            <w:sz w:val="24"/>
            <w:szCs w:val="24"/>
            <w:lang w:val="en-IE"/>
          </w:rPr>
          <w:tab/>
        </w:r>
        <w:r w:rsidRPr="00443151" w:rsidDel="00823B11">
          <w:rPr>
            <w:rFonts w:ascii="Arial" w:hAnsi="Arial" w:cs="Arial"/>
            <w:sz w:val="24"/>
            <w:szCs w:val="24"/>
            <w:lang w:val="en-IE"/>
          </w:rPr>
          <w:tab/>
        </w:r>
        <w:r w:rsidRPr="00443151" w:rsidDel="00823B11">
          <w:rPr>
            <w:rFonts w:ascii="Arial" w:hAnsi="Arial" w:cs="Arial"/>
            <w:sz w:val="24"/>
            <w:szCs w:val="24"/>
            <w:lang w:val="en-IE"/>
          </w:rPr>
          <w:tab/>
        </w:r>
      </w:del>
      <w:smartTag w:uri="urn:schemas-microsoft-com:office:smarttags" w:element="place">
        <w:r w:rsidRPr="00443151">
          <w:rPr>
            <w:rFonts w:ascii="Arial" w:hAnsi="Arial" w:cs="Arial"/>
            <w:sz w:val="24"/>
            <w:szCs w:val="24"/>
            <w:lang w:val="en-IE"/>
          </w:rPr>
          <w:t>Dundalk</w:t>
        </w:r>
      </w:smartTag>
      <w:r w:rsidRPr="00443151">
        <w:rPr>
          <w:rFonts w:ascii="Arial" w:hAnsi="Arial" w:cs="Arial"/>
          <w:sz w:val="24"/>
          <w:szCs w:val="24"/>
          <w:lang w:val="en-IE"/>
        </w:rPr>
        <w:t>.</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John Lawrence advised that a grant of permission was issued for this application.</w:t>
      </w:r>
    </w:p>
    <w:p w:rsidR="00DF09EB" w:rsidRPr="00443151" w:rsidRDefault="00DF09EB" w:rsidP="00443151">
      <w:pPr>
        <w:rPr>
          <w:rFonts w:ascii="Arial" w:hAnsi="Arial" w:cs="Arial"/>
          <w:sz w:val="24"/>
          <w:szCs w:val="24"/>
          <w:lang w:val="en-IE"/>
        </w:rPr>
      </w:pPr>
      <w:r w:rsidRPr="00443151">
        <w:rPr>
          <w:rFonts w:ascii="Arial" w:hAnsi="Arial" w:cs="Arial"/>
          <w:b/>
          <w:sz w:val="24"/>
          <w:szCs w:val="24"/>
          <w:lang w:val="en-IE"/>
        </w:rPr>
        <w:t>______________________________________________________________</w:t>
      </w:r>
      <w:r>
        <w:rPr>
          <w:rFonts w:ascii="Arial" w:hAnsi="Arial" w:cs="Arial"/>
          <w:b/>
          <w:sz w:val="24"/>
          <w:szCs w:val="24"/>
          <w:lang w:val="en-IE"/>
        </w:rPr>
        <w:t>_____</w:t>
      </w:r>
    </w:p>
    <w:p w:rsidR="00DF09EB" w:rsidRPr="00443151" w:rsidRDefault="00DF09EB" w:rsidP="00443151">
      <w:pPr>
        <w:rPr>
          <w:rFonts w:ascii="Arial" w:hAnsi="Arial" w:cs="Arial"/>
          <w:sz w:val="24"/>
          <w:szCs w:val="24"/>
          <w:lang w:val="en-IE"/>
        </w:rPr>
      </w:pP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10/82</w:t>
      </w:r>
      <w:r w:rsidRPr="00443151">
        <w:rPr>
          <w:rFonts w:ascii="Arial" w:hAnsi="Arial" w:cs="Arial"/>
          <w:b/>
          <w:sz w:val="24"/>
          <w:szCs w:val="24"/>
          <w:lang w:val="en-IE"/>
        </w:rPr>
        <w:tab/>
      </w:r>
      <w:r w:rsidRPr="00443151">
        <w:rPr>
          <w:rFonts w:ascii="Arial" w:hAnsi="Arial" w:cs="Arial"/>
          <w:b/>
          <w:sz w:val="24"/>
          <w:szCs w:val="24"/>
          <w:lang w:val="en-IE"/>
        </w:rPr>
        <w:tab/>
      </w:r>
      <w:r w:rsidRPr="00443151">
        <w:rPr>
          <w:rFonts w:ascii="Arial" w:hAnsi="Arial" w:cs="Arial"/>
          <w:sz w:val="24"/>
          <w:szCs w:val="24"/>
          <w:lang w:val="en-IE"/>
        </w:rPr>
        <w:t>Daniel McGirr</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Demolish existing single </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storey extension and construct</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new two storey extension to  </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side of dwelling at</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 21 Marian Park, </w:t>
      </w:r>
      <w:smartTag w:uri="urn:schemas-microsoft-com:office:smarttags" w:element="place">
        <w:r w:rsidRPr="00443151">
          <w:rPr>
            <w:rFonts w:ascii="Arial" w:hAnsi="Arial" w:cs="Arial"/>
            <w:sz w:val="24"/>
            <w:szCs w:val="24"/>
            <w:lang w:val="en-IE"/>
          </w:rPr>
          <w:t>Dundalk</w:t>
        </w:r>
      </w:smartTag>
      <w:r w:rsidRPr="00443151">
        <w:rPr>
          <w:rFonts w:ascii="Arial" w:hAnsi="Arial" w:cs="Arial"/>
          <w:sz w:val="24"/>
          <w:szCs w:val="24"/>
          <w:lang w:val="en-IE"/>
        </w:rPr>
        <w:t xml:space="preserve">          </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Pr>
          <w:rFonts w:ascii="Arial" w:hAnsi="Arial" w:cs="Arial"/>
          <w:sz w:val="24"/>
          <w:szCs w:val="24"/>
          <w:lang w:val="en-IE"/>
        </w:rPr>
        <w:tab/>
      </w:r>
      <w:r>
        <w:rPr>
          <w:rFonts w:ascii="Arial" w:hAnsi="Arial" w:cs="Arial"/>
          <w:sz w:val="24"/>
          <w:szCs w:val="24"/>
          <w:lang w:val="en-IE"/>
        </w:rPr>
        <w:tab/>
      </w:r>
      <w:r>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There was no recommendation in this case</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p>
    <w:p w:rsidR="00DF09EB" w:rsidRPr="00443151" w:rsidRDefault="00DF09EB" w:rsidP="00443151">
      <w:pPr>
        <w:pBdr>
          <w:bottom w:val="single" w:sz="12" w:space="1" w:color="auto"/>
        </w:pBdr>
        <w:rPr>
          <w:rFonts w:ascii="Arial" w:hAnsi="Arial" w:cs="Arial"/>
          <w:b/>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p>
    <w:p w:rsidR="00DF09EB" w:rsidRPr="00443151" w:rsidRDefault="00DF09EB" w:rsidP="00443151">
      <w:pPr>
        <w:rPr>
          <w:rFonts w:ascii="Arial" w:hAnsi="Arial" w:cs="Arial"/>
          <w:sz w:val="24"/>
          <w:szCs w:val="24"/>
          <w:lang w:val="en-IE"/>
        </w:rPr>
      </w:pP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10/83</w:t>
      </w:r>
      <w:r w:rsidRPr="00443151">
        <w:rPr>
          <w:rFonts w:ascii="Arial" w:hAnsi="Arial" w:cs="Arial"/>
          <w:sz w:val="24"/>
          <w:szCs w:val="24"/>
          <w:lang w:val="en-IE"/>
        </w:rPr>
        <w:tab/>
      </w:r>
      <w:r w:rsidRPr="00443151">
        <w:rPr>
          <w:rFonts w:ascii="Arial" w:hAnsi="Arial" w:cs="Arial"/>
          <w:sz w:val="24"/>
          <w:szCs w:val="24"/>
          <w:lang w:val="en-IE"/>
        </w:rPr>
        <w:tab/>
        <w:t>Eamon McGinn Ltd</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Development will consist of    </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del w:id="23" w:author="imcdonald" w:date="2010-10-19T10:52:00Z">
        <w:r w:rsidRPr="00443151" w:rsidDel="00D43B1D">
          <w:rPr>
            <w:rFonts w:ascii="Arial" w:hAnsi="Arial" w:cs="Arial"/>
            <w:sz w:val="24"/>
            <w:szCs w:val="24"/>
            <w:lang w:val="en-IE"/>
          </w:rPr>
          <w:delText xml:space="preserve"> </w:delText>
        </w:r>
      </w:del>
      <w:r w:rsidRPr="00443151">
        <w:rPr>
          <w:rFonts w:ascii="Arial" w:hAnsi="Arial" w:cs="Arial"/>
          <w:sz w:val="24"/>
          <w:szCs w:val="24"/>
          <w:lang w:val="en-IE"/>
        </w:rPr>
        <w:t>alterations to existing ground</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floor retail unit consisting of  </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elevational changes, canopy on</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the eastern elevation and </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signage on the eastern and</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western elevations at </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Unit 3, The Avenue Centre, </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Avenue Road, </w:t>
      </w:r>
      <w:smartTag w:uri="urn:schemas-microsoft-com:office:smarttags" w:element="place">
        <w:r w:rsidRPr="00443151">
          <w:rPr>
            <w:rFonts w:ascii="Arial" w:hAnsi="Arial" w:cs="Arial"/>
            <w:sz w:val="24"/>
            <w:szCs w:val="24"/>
            <w:lang w:val="en-IE"/>
          </w:rPr>
          <w:t>Dundalk</w:t>
        </w:r>
      </w:smartTag>
      <w:r w:rsidRPr="00443151">
        <w:rPr>
          <w:rFonts w:ascii="Arial" w:hAnsi="Arial" w:cs="Arial"/>
          <w:sz w:val="24"/>
          <w:szCs w:val="24"/>
          <w:lang w:val="en-IE"/>
        </w:rPr>
        <w:t>.</w:t>
      </w:r>
    </w:p>
    <w:p w:rsidR="00DF09EB"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p>
    <w:p w:rsidR="00DF09EB" w:rsidRPr="00443151" w:rsidRDefault="00DF09EB" w:rsidP="00443151">
      <w:pPr>
        <w:rPr>
          <w:rFonts w:ascii="Arial" w:hAnsi="Arial" w:cs="Arial"/>
          <w:sz w:val="24"/>
          <w:szCs w:val="24"/>
          <w:lang w:val="en-IE"/>
        </w:rPr>
      </w:pP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John Lawrence advised that a grant of permission was issued for this application.</w:t>
      </w:r>
    </w:p>
    <w:p w:rsidR="00DF09EB" w:rsidRDefault="00DF09EB" w:rsidP="00443151">
      <w:pPr>
        <w:rPr>
          <w:ins w:id="24" w:author="imcdonald" w:date="2010-10-19T10:10:00Z"/>
          <w:rFonts w:ascii="Arial" w:hAnsi="Arial" w:cs="Arial"/>
          <w:sz w:val="24"/>
          <w:szCs w:val="24"/>
          <w:lang w:val="en-IE"/>
        </w:rPr>
      </w:pPr>
      <w:r w:rsidRPr="00443151">
        <w:rPr>
          <w:rFonts w:ascii="Arial" w:hAnsi="Arial" w:cs="Arial"/>
          <w:sz w:val="24"/>
          <w:szCs w:val="24"/>
          <w:lang w:val="en-IE"/>
        </w:rPr>
        <w:tab/>
      </w:r>
    </w:p>
    <w:p w:rsidR="00DF09EB" w:rsidRDefault="00DF09EB" w:rsidP="00443151">
      <w:pPr>
        <w:numPr>
          <w:ins w:id="25" w:author="imcdonald" w:date="2010-10-19T10:10:00Z"/>
        </w:numPr>
        <w:rPr>
          <w:ins w:id="26" w:author="imcdonald" w:date="2010-10-19T10:30:00Z"/>
          <w:rFonts w:ascii="Arial" w:hAnsi="Arial" w:cs="Arial"/>
          <w:sz w:val="24"/>
          <w:szCs w:val="24"/>
          <w:lang w:val="en-IE"/>
        </w:rPr>
      </w:pPr>
      <w:ins w:id="27" w:author="imcdonald" w:date="2010-10-19T10:30:00Z">
        <w:r>
          <w:rPr>
            <w:rFonts w:ascii="Arial" w:hAnsi="Arial" w:cs="Arial"/>
            <w:sz w:val="24"/>
            <w:szCs w:val="24"/>
            <w:lang w:val="en-IE"/>
          </w:rPr>
          <w:t>_________________________________________________________________</w:t>
        </w:r>
      </w:ins>
      <w:del w:id="28" w:author="imcdonald" w:date="2010-10-19T10:31:00Z">
        <w:r w:rsidRPr="00443151" w:rsidDel="00823B11">
          <w:rPr>
            <w:rFonts w:ascii="Arial" w:hAnsi="Arial" w:cs="Arial"/>
            <w:sz w:val="24"/>
            <w:szCs w:val="24"/>
            <w:lang w:val="en-IE"/>
          </w:rPr>
          <w:tab/>
        </w:r>
      </w:del>
    </w:p>
    <w:p w:rsidR="00DF09EB" w:rsidRDefault="00DF09EB" w:rsidP="00443151">
      <w:pPr>
        <w:numPr>
          <w:ins w:id="29" w:author="imcdonald" w:date="2010-10-19T10:10:00Z"/>
        </w:numPr>
        <w:rPr>
          <w:ins w:id="30" w:author="imcdonald" w:date="2010-10-19T10:10:00Z"/>
          <w:rFonts w:ascii="Arial" w:hAnsi="Arial" w:cs="Arial"/>
          <w:sz w:val="24"/>
          <w:szCs w:val="24"/>
          <w:lang w:val="en-IE"/>
        </w:rPr>
      </w:pPr>
    </w:p>
    <w:p w:rsidR="00DF09EB" w:rsidRPr="00443151" w:rsidRDefault="00DF09EB" w:rsidP="00443151">
      <w:pPr>
        <w:numPr>
          <w:ins w:id="31" w:author="imcdonald" w:date="2010-10-19T10:10:00Z"/>
        </w:num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p>
    <w:p w:rsidR="00DF09EB" w:rsidRPr="00443151" w:rsidRDefault="00DF09EB" w:rsidP="00443151">
      <w:pPr>
        <w:ind w:left="1440" w:hanging="1440"/>
        <w:rPr>
          <w:rFonts w:ascii="Arial" w:hAnsi="Arial" w:cs="Arial"/>
          <w:sz w:val="24"/>
          <w:szCs w:val="24"/>
          <w:lang w:val="en-IE"/>
        </w:rPr>
      </w:pPr>
      <w:r w:rsidRPr="00443151">
        <w:rPr>
          <w:rFonts w:ascii="Arial" w:hAnsi="Arial" w:cs="Arial"/>
          <w:sz w:val="24"/>
          <w:szCs w:val="24"/>
          <w:lang w:val="en-IE"/>
        </w:rPr>
        <w:t xml:space="preserve">10/84 </w:t>
      </w:r>
      <w:r w:rsidRPr="00443151">
        <w:rPr>
          <w:rFonts w:ascii="Arial" w:hAnsi="Arial" w:cs="Arial"/>
          <w:sz w:val="24"/>
          <w:szCs w:val="24"/>
          <w:lang w:val="en-IE"/>
        </w:rPr>
        <w:tab/>
        <w:t xml:space="preserve">Michael &amp; </w:t>
      </w:r>
      <w:smartTag w:uri="urn:schemas-microsoft-com:office:smarttags" w:element="PersonName">
        <w:r w:rsidRPr="00443151">
          <w:rPr>
            <w:rFonts w:ascii="Arial" w:hAnsi="Arial" w:cs="Arial"/>
            <w:sz w:val="24"/>
            <w:szCs w:val="24"/>
            <w:lang w:val="en-IE"/>
          </w:rPr>
          <w:t>Ann McDonnell</w:t>
        </w:r>
      </w:smartTag>
      <w:r w:rsidRPr="00443151">
        <w:rPr>
          <w:rFonts w:ascii="Arial" w:hAnsi="Arial" w:cs="Arial"/>
          <w:sz w:val="24"/>
          <w:szCs w:val="24"/>
          <w:lang w:val="en-IE"/>
        </w:rPr>
        <w:tab/>
      </w:r>
      <w:r w:rsidRPr="00443151">
        <w:rPr>
          <w:rFonts w:ascii="Arial" w:hAnsi="Arial" w:cs="Arial"/>
          <w:sz w:val="24"/>
          <w:szCs w:val="24"/>
          <w:lang w:val="en-IE"/>
        </w:rPr>
        <w:tab/>
        <w:t xml:space="preserve">Development to consist of </w:t>
      </w:r>
    </w:p>
    <w:p w:rsidR="00DF09EB" w:rsidRPr="00443151" w:rsidRDefault="00DF09EB" w:rsidP="00443151">
      <w:pPr>
        <w:ind w:left="1440" w:hanging="1440"/>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single storey extension </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to rear of existing dwelling</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 xml:space="preserve">  </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and all associated site works</w:t>
      </w:r>
    </w:p>
    <w:p w:rsidR="00DF09EB" w:rsidRPr="00443151" w:rsidRDefault="00DF09EB" w:rsidP="00443151">
      <w:pPr>
        <w:ind w:left="4320" w:firstLine="720"/>
        <w:rPr>
          <w:rFonts w:ascii="Arial" w:hAnsi="Arial" w:cs="Arial"/>
          <w:sz w:val="24"/>
          <w:szCs w:val="24"/>
          <w:lang w:val="en-IE"/>
        </w:rPr>
      </w:pPr>
      <w:r w:rsidRPr="00443151">
        <w:rPr>
          <w:rFonts w:ascii="Arial" w:hAnsi="Arial" w:cs="Arial"/>
          <w:sz w:val="24"/>
          <w:szCs w:val="24"/>
          <w:lang w:val="en-IE"/>
        </w:rPr>
        <w:t>at 40 Fr. Murray Park,</w:t>
      </w:r>
    </w:p>
    <w:p w:rsidR="00DF09EB" w:rsidRPr="00443151" w:rsidRDefault="00DF09EB" w:rsidP="00443151">
      <w:pPr>
        <w:ind w:left="4320"/>
        <w:rPr>
          <w:rFonts w:ascii="Arial" w:hAnsi="Arial" w:cs="Arial"/>
          <w:sz w:val="24"/>
          <w:szCs w:val="24"/>
          <w:lang w:val="en-IE"/>
        </w:rPr>
      </w:pPr>
      <w:r w:rsidRPr="00443151">
        <w:rPr>
          <w:rFonts w:ascii="Arial" w:hAnsi="Arial" w:cs="Arial"/>
          <w:sz w:val="24"/>
          <w:szCs w:val="24"/>
          <w:lang w:val="en-IE"/>
        </w:rPr>
        <w:tab/>
      </w:r>
      <w:smartTag w:uri="urn:schemas-microsoft-com:office:smarttags" w:element="place">
        <w:r w:rsidRPr="00443151">
          <w:rPr>
            <w:rFonts w:ascii="Arial" w:hAnsi="Arial" w:cs="Arial"/>
            <w:sz w:val="24"/>
            <w:szCs w:val="24"/>
            <w:lang w:val="en-IE"/>
          </w:rPr>
          <w:t>Dundalk</w:t>
        </w:r>
      </w:smartTag>
      <w:r w:rsidRPr="00443151">
        <w:rPr>
          <w:rFonts w:ascii="Arial" w:hAnsi="Arial" w:cs="Arial"/>
          <w:sz w:val="24"/>
          <w:szCs w:val="24"/>
          <w:lang w:val="en-IE"/>
        </w:rPr>
        <w:t>.</w:t>
      </w:r>
    </w:p>
    <w:p w:rsidR="00DF09EB" w:rsidRPr="00443151" w:rsidRDefault="00DF09EB" w:rsidP="00443151">
      <w:pPr>
        <w:ind w:left="4320"/>
        <w:rPr>
          <w:rFonts w:ascii="Arial" w:hAnsi="Arial" w:cs="Arial"/>
          <w:sz w:val="24"/>
          <w:szCs w:val="24"/>
          <w:lang w:val="en-IE"/>
        </w:rPr>
      </w:pP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John Lawrence advised that a grant of permission was issued for this application.</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 xml:space="preserve"> </w:t>
      </w:r>
      <w:r w:rsidRPr="00443151">
        <w:rPr>
          <w:rFonts w:ascii="Arial" w:hAnsi="Arial" w:cs="Arial"/>
          <w:b/>
          <w:sz w:val="24"/>
          <w:szCs w:val="24"/>
          <w:lang w:val="en-IE"/>
        </w:rPr>
        <w:t>__________________________________________________________</w:t>
      </w:r>
      <w:r>
        <w:rPr>
          <w:rFonts w:ascii="Arial" w:hAnsi="Arial" w:cs="Arial"/>
          <w:b/>
          <w:sz w:val="24"/>
          <w:szCs w:val="24"/>
          <w:lang w:val="en-IE"/>
        </w:rPr>
        <w:t>_________</w:t>
      </w:r>
    </w:p>
    <w:p w:rsidR="00DF09EB" w:rsidRPr="00443151" w:rsidRDefault="00DF09EB" w:rsidP="00443151">
      <w:pPr>
        <w:rPr>
          <w:rFonts w:ascii="Arial" w:hAnsi="Arial" w:cs="Arial"/>
          <w:sz w:val="24"/>
          <w:szCs w:val="24"/>
          <w:lang w:val="en-IE"/>
        </w:rPr>
      </w:pP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10/85</w:t>
      </w:r>
      <w:r w:rsidRPr="00443151">
        <w:rPr>
          <w:rFonts w:ascii="Arial" w:hAnsi="Arial" w:cs="Arial"/>
          <w:sz w:val="24"/>
          <w:szCs w:val="24"/>
          <w:lang w:val="en-IE"/>
        </w:rPr>
        <w:tab/>
      </w:r>
      <w:r w:rsidRPr="00443151">
        <w:rPr>
          <w:rFonts w:ascii="Arial" w:hAnsi="Arial" w:cs="Arial"/>
          <w:sz w:val="24"/>
          <w:szCs w:val="24"/>
          <w:lang w:val="en-IE"/>
        </w:rPr>
        <w:tab/>
        <w:t xml:space="preserve">CBS Primary School </w:t>
      </w:r>
      <w:r w:rsidRPr="00443151">
        <w:rPr>
          <w:rFonts w:ascii="Arial" w:hAnsi="Arial" w:cs="Arial"/>
          <w:sz w:val="24"/>
          <w:szCs w:val="24"/>
          <w:lang w:val="en-IE"/>
        </w:rPr>
        <w:tab/>
      </w:r>
      <w:r w:rsidRPr="00443151">
        <w:rPr>
          <w:rFonts w:ascii="Arial" w:hAnsi="Arial" w:cs="Arial"/>
          <w:sz w:val="24"/>
          <w:szCs w:val="24"/>
          <w:lang w:val="en-IE"/>
        </w:rPr>
        <w:tab/>
        <w:t>Development to consist of</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a prefabricated classroom</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building incorporating </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classroom, resource room </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 </w:t>
      </w:r>
      <w:r w:rsidRPr="00443151">
        <w:rPr>
          <w:rFonts w:ascii="Arial" w:hAnsi="Arial" w:cs="Arial"/>
          <w:sz w:val="24"/>
          <w:szCs w:val="24"/>
          <w:lang w:val="en-IE"/>
        </w:rPr>
        <w:tab/>
        <w:t>and toilet facilities including</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connections to all services at</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Chapel Street, </w:t>
      </w:r>
      <w:smartTag w:uri="urn:schemas-microsoft-com:office:smarttags" w:element="address">
        <w:smartTag w:uri="urn:schemas-microsoft-com:office:smarttags" w:element="Street">
          <w:r w:rsidRPr="00443151">
            <w:rPr>
              <w:rFonts w:ascii="Arial" w:hAnsi="Arial" w:cs="Arial"/>
              <w:sz w:val="24"/>
              <w:szCs w:val="24"/>
              <w:lang w:val="en-IE"/>
            </w:rPr>
            <w:t>Union Street</w:t>
          </w:r>
        </w:smartTag>
      </w:smartTag>
      <w:r w:rsidRPr="00443151">
        <w:rPr>
          <w:rFonts w:ascii="Arial" w:hAnsi="Arial" w:cs="Arial"/>
          <w:sz w:val="24"/>
          <w:szCs w:val="24"/>
          <w:lang w:val="en-IE"/>
        </w:rPr>
        <w:t>,</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Ruinn Colmcille.</w:t>
      </w:r>
    </w:p>
    <w:p w:rsidR="00DF09EB" w:rsidRPr="00443151" w:rsidRDefault="00DF09EB" w:rsidP="00443151">
      <w:pPr>
        <w:rPr>
          <w:rFonts w:ascii="Arial" w:hAnsi="Arial" w:cs="Arial"/>
          <w:sz w:val="24"/>
          <w:szCs w:val="24"/>
          <w:lang w:val="en-IE"/>
        </w:rPr>
      </w:pP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The members were informed that this application was withdrawn.</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p>
    <w:p w:rsidR="00DF09EB" w:rsidRPr="00443151" w:rsidRDefault="00DF09EB" w:rsidP="00443151">
      <w:pPr>
        <w:rPr>
          <w:rFonts w:ascii="Arial" w:hAnsi="Arial" w:cs="Arial"/>
          <w:b/>
          <w:sz w:val="24"/>
          <w:szCs w:val="24"/>
          <w:lang w:val="en-IE"/>
        </w:rPr>
      </w:pPr>
      <w:r w:rsidRPr="00443151">
        <w:rPr>
          <w:rFonts w:ascii="Arial" w:hAnsi="Arial" w:cs="Arial"/>
          <w:b/>
          <w:sz w:val="24"/>
          <w:szCs w:val="24"/>
          <w:lang w:val="en-IE"/>
        </w:rPr>
        <w:t>____________________________________________________________</w:t>
      </w:r>
      <w:r>
        <w:rPr>
          <w:rFonts w:ascii="Arial" w:hAnsi="Arial" w:cs="Arial"/>
          <w:b/>
          <w:sz w:val="24"/>
          <w:szCs w:val="24"/>
          <w:lang w:val="en-IE"/>
        </w:rPr>
        <w:t>_______</w:t>
      </w:r>
    </w:p>
    <w:p w:rsidR="00DF09EB" w:rsidRPr="00443151" w:rsidRDefault="00DF09EB" w:rsidP="00443151">
      <w:pPr>
        <w:rPr>
          <w:rFonts w:ascii="Arial" w:hAnsi="Arial" w:cs="Arial"/>
          <w:sz w:val="24"/>
          <w:szCs w:val="24"/>
          <w:lang w:val="en-IE"/>
        </w:rPr>
      </w:pP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10/86</w:t>
      </w:r>
      <w:r w:rsidRPr="00443151">
        <w:rPr>
          <w:rFonts w:ascii="Arial" w:hAnsi="Arial" w:cs="Arial"/>
          <w:sz w:val="24"/>
          <w:szCs w:val="24"/>
          <w:lang w:val="en-IE"/>
        </w:rPr>
        <w:tab/>
      </w:r>
      <w:r w:rsidRPr="00443151">
        <w:rPr>
          <w:rFonts w:ascii="Arial" w:hAnsi="Arial" w:cs="Arial"/>
          <w:sz w:val="24"/>
          <w:szCs w:val="24"/>
          <w:lang w:val="en-IE"/>
        </w:rPr>
        <w:tab/>
        <w:t>Olive Jones</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Development to consist of</w:t>
      </w:r>
    </w:p>
    <w:p w:rsidR="00DF09EB" w:rsidRPr="00443151" w:rsidRDefault="00DF09EB" w:rsidP="00443151">
      <w:pPr>
        <w:ind w:left="720" w:firstLine="720"/>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construction of a single  </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storey garage and all </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 </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associated site works at </w:t>
      </w:r>
    </w:p>
    <w:p w:rsidR="00DF09EB" w:rsidRPr="00443151" w:rsidDel="00D43B1D" w:rsidRDefault="00DF09EB" w:rsidP="00443151">
      <w:pPr>
        <w:rPr>
          <w:del w:id="32" w:author="imcdonald" w:date="2010-10-19T10:52:00Z"/>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Thornville</w:t>
      </w:r>
      <w:ins w:id="33" w:author="imcdonald" w:date="2010-10-19T10:52:00Z">
        <w:r>
          <w:rPr>
            <w:rFonts w:ascii="Arial" w:hAnsi="Arial" w:cs="Arial"/>
            <w:sz w:val="24"/>
            <w:szCs w:val="24"/>
            <w:lang w:val="en-IE"/>
          </w:rPr>
          <w:t xml:space="preserve">, </w:t>
        </w:r>
      </w:ins>
    </w:p>
    <w:p w:rsidR="00DF09EB" w:rsidRPr="00443151" w:rsidRDefault="00DF09EB" w:rsidP="00443151">
      <w:pPr>
        <w:rPr>
          <w:rFonts w:ascii="Arial" w:hAnsi="Arial" w:cs="Arial"/>
          <w:sz w:val="24"/>
          <w:szCs w:val="24"/>
          <w:lang w:val="en-IE"/>
        </w:rPr>
      </w:pPr>
      <w:del w:id="34" w:author="imcdonald" w:date="2010-10-19T10:52:00Z">
        <w:r w:rsidRPr="00443151" w:rsidDel="00D43B1D">
          <w:rPr>
            <w:rFonts w:ascii="Arial" w:hAnsi="Arial" w:cs="Arial"/>
            <w:sz w:val="24"/>
            <w:szCs w:val="24"/>
            <w:lang w:val="en-IE"/>
          </w:rPr>
          <w:tab/>
        </w:r>
        <w:r w:rsidRPr="00443151" w:rsidDel="00D43B1D">
          <w:rPr>
            <w:rFonts w:ascii="Arial" w:hAnsi="Arial" w:cs="Arial"/>
            <w:sz w:val="24"/>
            <w:szCs w:val="24"/>
            <w:lang w:val="en-IE"/>
          </w:rPr>
          <w:tab/>
        </w:r>
        <w:r w:rsidRPr="00443151" w:rsidDel="00D43B1D">
          <w:rPr>
            <w:rFonts w:ascii="Arial" w:hAnsi="Arial" w:cs="Arial"/>
            <w:sz w:val="24"/>
            <w:szCs w:val="24"/>
            <w:lang w:val="en-IE"/>
          </w:rPr>
          <w:tab/>
        </w:r>
        <w:r w:rsidRPr="00443151" w:rsidDel="00D43B1D">
          <w:rPr>
            <w:rFonts w:ascii="Arial" w:hAnsi="Arial" w:cs="Arial"/>
            <w:sz w:val="24"/>
            <w:szCs w:val="24"/>
            <w:lang w:val="en-IE"/>
          </w:rPr>
          <w:tab/>
        </w:r>
        <w:r w:rsidRPr="00443151" w:rsidDel="00D43B1D">
          <w:rPr>
            <w:rFonts w:ascii="Arial" w:hAnsi="Arial" w:cs="Arial"/>
            <w:sz w:val="24"/>
            <w:szCs w:val="24"/>
            <w:lang w:val="en-IE"/>
          </w:rPr>
          <w:tab/>
        </w:r>
        <w:r w:rsidRPr="00443151" w:rsidDel="00D43B1D">
          <w:rPr>
            <w:rFonts w:ascii="Arial" w:hAnsi="Arial" w:cs="Arial"/>
            <w:sz w:val="24"/>
            <w:szCs w:val="24"/>
            <w:lang w:val="en-IE"/>
          </w:rPr>
          <w:tab/>
        </w:r>
        <w:r w:rsidRPr="00443151" w:rsidDel="00D43B1D">
          <w:rPr>
            <w:rFonts w:ascii="Arial" w:hAnsi="Arial" w:cs="Arial"/>
            <w:sz w:val="24"/>
            <w:szCs w:val="24"/>
            <w:lang w:val="en-IE"/>
          </w:rPr>
          <w:tab/>
        </w:r>
      </w:del>
      <w:smartTag w:uri="urn:schemas-microsoft-com:office:smarttags" w:element="address">
        <w:smartTag w:uri="urn:schemas-microsoft-com:office:smarttags" w:element="Street">
          <w:r w:rsidRPr="00443151">
            <w:rPr>
              <w:rFonts w:ascii="Arial" w:hAnsi="Arial" w:cs="Arial"/>
              <w:sz w:val="24"/>
              <w:szCs w:val="24"/>
              <w:lang w:val="en-IE"/>
            </w:rPr>
            <w:t>Mullaharlin Road</w:t>
          </w:r>
        </w:smartTag>
      </w:smartTag>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smartTag w:uri="urn:schemas-microsoft-com:office:smarttags" w:element="place">
        <w:r w:rsidRPr="00443151">
          <w:rPr>
            <w:rFonts w:ascii="Arial" w:hAnsi="Arial" w:cs="Arial"/>
            <w:sz w:val="24"/>
            <w:szCs w:val="24"/>
            <w:lang w:val="en-IE"/>
          </w:rPr>
          <w:t>Dundalk</w:t>
        </w:r>
      </w:smartTag>
      <w:r w:rsidRPr="00443151">
        <w:rPr>
          <w:rFonts w:ascii="Arial" w:hAnsi="Arial" w:cs="Arial"/>
          <w:sz w:val="24"/>
          <w:szCs w:val="24"/>
          <w:lang w:val="en-IE"/>
        </w:rPr>
        <w:t xml:space="preserve"> </w:t>
      </w:r>
    </w:p>
    <w:p w:rsidR="00DF09EB" w:rsidRPr="00443151" w:rsidRDefault="00DF09EB" w:rsidP="00443151">
      <w:pPr>
        <w:tabs>
          <w:tab w:val="left" w:pos="851"/>
          <w:tab w:val="left" w:pos="1843"/>
          <w:tab w:val="left" w:pos="4536"/>
        </w:tabs>
        <w:rPr>
          <w:rFonts w:ascii="Arial" w:hAnsi="Arial" w:cs="Arial"/>
          <w:sz w:val="24"/>
          <w:szCs w:val="24"/>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p>
    <w:p w:rsidR="00DF09EB" w:rsidRPr="00443151" w:rsidRDefault="00DF09EB" w:rsidP="00443151">
      <w:pPr>
        <w:tabs>
          <w:tab w:val="left" w:pos="851"/>
          <w:tab w:val="left" w:pos="1843"/>
          <w:tab w:val="left" w:pos="4536"/>
        </w:tabs>
        <w:rPr>
          <w:rFonts w:ascii="Arial" w:hAnsi="Arial" w:cs="Arial"/>
          <w:sz w:val="24"/>
          <w:szCs w:val="24"/>
        </w:rPr>
      </w:pPr>
      <w:r w:rsidRPr="00443151">
        <w:rPr>
          <w:rFonts w:ascii="Arial" w:hAnsi="Arial" w:cs="Arial"/>
          <w:sz w:val="24"/>
          <w:szCs w:val="24"/>
          <w:lang w:val="en-IE"/>
        </w:rPr>
        <w:t>John Lawrence advised that a grant of permission was issued for this application</w:t>
      </w:r>
      <w:r w:rsidRPr="00443151">
        <w:rPr>
          <w:rFonts w:ascii="Arial" w:hAnsi="Arial" w:cs="Arial"/>
          <w:sz w:val="24"/>
          <w:szCs w:val="24"/>
        </w:rPr>
        <w:tab/>
      </w:r>
    </w:p>
    <w:p w:rsidR="00DF09EB" w:rsidRPr="00443151" w:rsidRDefault="00DF09EB" w:rsidP="00443151">
      <w:pPr>
        <w:tabs>
          <w:tab w:val="left" w:pos="851"/>
          <w:tab w:val="left" w:pos="1843"/>
          <w:tab w:val="left" w:pos="4536"/>
        </w:tabs>
        <w:rPr>
          <w:rFonts w:ascii="Arial" w:hAnsi="Arial" w:cs="Arial"/>
          <w:b/>
          <w:sz w:val="24"/>
          <w:szCs w:val="24"/>
        </w:rPr>
      </w:pPr>
      <w:r w:rsidRPr="00443151">
        <w:rPr>
          <w:rFonts w:ascii="Arial" w:hAnsi="Arial" w:cs="Arial"/>
          <w:b/>
          <w:sz w:val="24"/>
          <w:szCs w:val="24"/>
        </w:rPr>
        <w:t>______________________________________________________________</w:t>
      </w:r>
      <w:r>
        <w:rPr>
          <w:rFonts w:ascii="Arial" w:hAnsi="Arial" w:cs="Arial"/>
          <w:b/>
          <w:sz w:val="24"/>
          <w:szCs w:val="24"/>
        </w:rPr>
        <w:t>_____</w:t>
      </w:r>
      <w:r w:rsidRPr="00443151">
        <w:rPr>
          <w:rFonts w:ascii="Arial" w:hAnsi="Arial" w:cs="Arial"/>
          <w:b/>
          <w:sz w:val="24"/>
          <w:szCs w:val="24"/>
        </w:rPr>
        <w:tab/>
        <w:t xml:space="preserve">                                                                                  </w:t>
      </w:r>
    </w:p>
    <w:p w:rsidR="00DF09EB" w:rsidRPr="00443151" w:rsidRDefault="00DF09EB" w:rsidP="00443151">
      <w:pPr>
        <w:rPr>
          <w:rFonts w:ascii="Arial" w:hAnsi="Arial" w:cs="Arial"/>
          <w:sz w:val="24"/>
          <w:szCs w:val="24"/>
          <w:lang w:val="en-IE"/>
        </w:rPr>
      </w:pPr>
      <w:r w:rsidRPr="00443151">
        <w:rPr>
          <w:rFonts w:ascii="Arial" w:hAnsi="Arial" w:cs="Arial"/>
          <w:sz w:val="24"/>
          <w:szCs w:val="24"/>
        </w:rPr>
        <w:t xml:space="preserve"> </w:t>
      </w:r>
      <w:r w:rsidRPr="00443151">
        <w:rPr>
          <w:rFonts w:ascii="Arial" w:hAnsi="Arial" w:cs="Arial"/>
          <w:sz w:val="24"/>
          <w:szCs w:val="24"/>
          <w:lang w:val="en-IE"/>
        </w:rPr>
        <w:t>10/87</w:t>
      </w:r>
      <w:r>
        <w:rPr>
          <w:rFonts w:ascii="Arial" w:hAnsi="Arial" w:cs="Arial"/>
          <w:sz w:val="24"/>
          <w:szCs w:val="24"/>
          <w:lang w:val="en-IE"/>
        </w:rPr>
        <w:tab/>
      </w:r>
      <w:r>
        <w:rPr>
          <w:rFonts w:ascii="Arial" w:hAnsi="Arial" w:cs="Arial"/>
          <w:sz w:val="24"/>
          <w:szCs w:val="24"/>
          <w:lang w:val="en-IE"/>
        </w:rPr>
        <w:tab/>
      </w:r>
      <w:r w:rsidRPr="00443151">
        <w:rPr>
          <w:rFonts w:ascii="Arial" w:hAnsi="Arial" w:cs="Arial"/>
          <w:sz w:val="24"/>
          <w:szCs w:val="24"/>
          <w:lang w:val="en-IE"/>
        </w:rPr>
        <w:t>PC Holdings Ltd.,</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Retention and completion of a </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toilet facility and new concrete </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yard to rear of no. 2 Park St. </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smartTag w:uri="urn:schemas-microsoft-com:office:smarttags" w:element="address">
        <w:smartTag w:uri="urn:schemas-microsoft-com:office:smarttags" w:element="Street">
          <w:r w:rsidRPr="00443151">
            <w:rPr>
              <w:rFonts w:ascii="Arial" w:hAnsi="Arial" w:cs="Arial"/>
              <w:sz w:val="24"/>
              <w:szCs w:val="24"/>
              <w:lang w:val="en-IE"/>
            </w:rPr>
            <w:t>2 Park Street</w:t>
          </w:r>
        </w:smartTag>
      </w:smartTag>
      <w:r w:rsidRPr="00443151">
        <w:rPr>
          <w:rFonts w:ascii="Arial" w:hAnsi="Arial" w:cs="Arial"/>
          <w:sz w:val="24"/>
          <w:szCs w:val="24"/>
          <w:lang w:val="en-IE"/>
        </w:rPr>
        <w:t xml:space="preserve">, </w:t>
      </w:r>
      <w:smartTag w:uri="urn:schemas-microsoft-com:office:smarttags" w:element="place">
        <w:r w:rsidRPr="00443151">
          <w:rPr>
            <w:rFonts w:ascii="Arial" w:hAnsi="Arial" w:cs="Arial"/>
            <w:sz w:val="24"/>
            <w:szCs w:val="24"/>
            <w:lang w:val="en-IE"/>
          </w:rPr>
          <w:t>Dundalk</w:t>
        </w:r>
      </w:smartTag>
      <w:r w:rsidRPr="00443151">
        <w:rPr>
          <w:rFonts w:ascii="Arial" w:hAnsi="Arial" w:cs="Arial"/>
          <w:sz w:val="24"/>
          <w:szCs w:val="24"/>
          <w:lang w:val="en-IE"/>
        </w:rPr>
        <w:t>.</w:t>
      </w:r>
      <w:r w:rsidRPr="00443151">
        <w:rPr>
          <w:rFonts w:ascii="Arial" w:hAnsi="Arial" w:cs="Arial"/>
          <w:sz w:val="24"/>
          <w:szCs w:val="24"/>
          <w:lang w:val="en-IE"/>
        </w:rPr>
        <w:tab/>
      </w:r>
      <w:r w:rsidRPr="00443151">
        <w:rPr>
          <w:rFonts w:ascii="Arial" w:hAnsi="Arial" w:cs="Arial"/>
          <w:sz w:val="24"/>
          <w:szCs w:val="24"/>
          <w:lang w:val="en-IE"/>
        </w:rPr>
        <w:tab/>
      </w:r>
      <w:del w:id="35" w:author="imcdonald" w:date="2010-10-19T10:11:00Z">
        <w:r w:rsidRPr="00443151" w:rsidDel="0075451C">
          <w:rPr>
            <w:rFonts w:ascii="Arial" w:hAnsi="Arial" w:cs="Arial"/>
            <w:sz w:val="24"/>
            <w:szCs w:val="24"/>
            <w:lang w:val="en-IE"/>
          </w:rPr>
          <w:tab/>
        </w:r>
        <w:r w:rsidRPr="00443151" w:rsidDel="0075451C">
          <w:rPr>
            <w:rFonts w:ascii="Arial" w:hAnsi="Arial" w:cs="Arial"/>
            <w:sz w:val="24"/>
            <w:szCs w:val="24"/>
            <w:lang w:val="en-IE"/>
          </w:rPr>
          <w:tab/>
        </w:r>
      </w:del>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p>
    <w:p w:rsidR="00DF09EB" w:rsidRPr="00443151" w:rsidRDefault="00DF09EB" w:rsidP="00443151">
      <w:pPr>
        <w:pBdr>
          <w:bottom w:val="single" w:sz="12" w:space="1" w:color="auto"/>
        </w:pBdr>
        <w:tabs>
          <w:tab w:val="left" w:pos="851"/>
          <w:tab w:val="left" w:pos="1843"/>
          <w:tab w:val="left" w:pos="4536"/>
        </w:tabs>
        <w:rPr>
          <w:rFonts w:ascii="Arial" w:hAnsi="Arial" w:cs="Arial"/>
          <w:sz w:val="24"/>
          <w:szCs w:val="24"/>
          <w:lang w:val="en-IE"/>
        </w:rPr>
      </w:pPr>
      <w:r w:rsidRPr="00443151">
        <w:rPr>
          <w:rFonts w:ascii="Arial" w:hAnsi="Arial" w:cs="Arial"/>
          <w:sz w:val="24"/>
          <w:szCs w:val="24"/>
          <w:lang w:val="en-IE"/>
        </w:rPr>
        <w:t>John Lawrence advised that a grant of permission was issued for this application</w:t>
      </w:r>
    </w:p>
    <w:p w:rsidR="00DF09EB" w:rsidRPr="00443151" w:rsidRDefault="00DF09EB" w:rsidP="00443151">
      <w:pPr>
        <w:pBdr>
          <w:bottom w:val="single" w:sz="12" w:space="1" w:color="auto"/>
        </w:pBdr>
        <w:tabs>
          <w:tab w:val="left" w:pos="851"/>
          <w:tab w:val="left" w:pos="1843"/>
          <w:tab w:val="left" w:pos="4536"/>
        </w:tabs>
        <w:rPr>
          <w:rFonts w:ascii="Arial" w:hAnsi="Arial" w:cs="Arial"/>
          <w:sz w:val="24"/>
          <w:szCs w:val="24"/>
        </w:rPr>
      </w:pPr>
    </w:p>
    <w:p w:rsidR="00DF09EB" w:rsidRPr="00443151" w:rsidRDefault="00DF09EB" w:rsidP="00443151">
      <w:pPr>
        <w:rPr>
          <w:rFonts w:ascii="Arial" w:hAnsi="Arial" w:cs="Arial"/>
          <w:b/>
          <w:sz w:val="24"/>
          <w:szCs w:val="24"/>
          <w:lang w:val="en-IE"/>
        </w:rPr>
      </w:pP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10/88</w:t>
      </w:r>
      <w:r w:rsidRPr="00443151">
        <w:rPr>
          <w:rFonts w:ascii="Arial" w:hAnsi="Arial" w:cs="Arial"/>
          <w:sz w:val="24"/>
          <w:szCs w:val="24"/>
          <w:lang w:val="en-IE"/>
        </w:rPr>
        <w:tab/>
      </w:r>
      <w:r w:rsidRPr="00443151">
        <w:rPr>
          <w:rFonts w:ascii="Arial" w:hAnsi="Arial" w:cs="Arial"/>
          <w:sz w:val="24"/>
          <w:szCs w:val="24"/>
          <w:lang w:val="en-IE"/>
        </w:rPr>
        <w:tab/>
        <w:t>Una &amp; Noel Connolly</w:t>
      </w:r>
      <w:r w:rsidRPr="00443151">
        <w:rPr>
          <w:rFonts w:ascii="Arial" w:hAnsi="Arial" w:cs="Arial"/>
          <w:sz w:val="24"/>
          <w:szCs w:val="24"/>
          <w:lang w:val="en-IE"/>
        </w:rPr>
        <w:tab/>
      </w:r>
      <w:r w:rsidRPr="00443151">
        <w:rPr>
          <w:rFonts w:ascii="Arial" w:hAnsi="Arial" w:cs="Arial"/>
          <w:sz w:val="24"/>
          <w:szCs w:val="24"/>
          <w:lang w:val="en-IE"/>
        </w:rPr>
        <w:tab/>
        <w:t xml:space="preserve">Development to consist of    </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alterations to existing dwelling  </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to include a 2 storey extension  </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to the rear and alterations</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to the front elevation and all </w:t>
      </w:r>
    </w:p>
    <w:p w:rsidR="00DF09EB" w:rsidRPr="00443151" w:rsidRDefault="00DF09EB" w:rsidP="00443151">
      <w:pPr>
        <w:tabs>
          <w:tab w:val="left" w:pos="851"/>
          <w:tab w:val="left" w:pos="1843"/>
          <w:tab w:val="left" w:pos="4536"/>
        </w:tabs>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associated site works at</w:t>
      </w:r>
    </w:p>
    <w:p w:rsidR="00DF09EB" w:rsidRPr="00443151" w:rsidRDefault="00DF09EB" w:rsidP="00443151">
      <w:pPr>
        <w:tabs>
          <w:tab w:val="left" w:pos="851"/>
          <w:tab w:val="left" w:pos="1843"/>
          <w:tab w:val="left" w:pos="4536"/>
        </w:tabs>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End Ways, Mount Avenue,</w:t>
      </w:r>
    </w:p>
    <w:p w:rsidR="00DF09EB" w:rsidRDefault="00DF09EB" w:rsidP="00443151">
      <w:pPr>
        <w:tabs>
          <w:tab w:val="left" w:pos="851"/>
          <w:tab w:val="left" w:pos="1843"/>
          <w:tab w:val="left" w:pos="4536"/>
        </w:tabs>
        <w:rPr>
          <w:ins w:id="36" w:author="imcdonald" w:date="2010-10-19T10:53:00Z"/>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smartTag w:uri="urn:schemas-microsoft-com:office:smarttags" w:element="place">
        <w:r w:rsidRPr="00443151">
          <w:rPr>
            <w:rFonts w:ascii="Arial" w:hAnsi="Arial" w:cs="Arial"/>
            <w:sz w:val="24"/>
            <w:szCs w:val="24"/>
            <w:lang w:val="en-IE"/>
          </w:rPr>
          <w:t>Dundalk</w:t>
        </w:r>
      </w:smartTag>
      <w:r w:rsidRPr="00443151">
        <w:rPr>
          <w:rFonts w:ascii="Arial" w:hAnsi="Arial" w:cs="Arial"/>
          <w:sz w:val="24"/>
          <w:szCs w:val="24"/>
          <w:lang w:val="en-IE"/>
        </w:rPr>
        <w:tab/>
      </w:r>
    </w:p>
    <w:p w:rsidR="00DF09EB" w:rsidRDefault="00DF09EB" w:rsidP="00443151">
      <w:pPr>
        <w:numPr>
          <w:ins w:id="37" w:author="imcdonald" w:date="2010-10-19T10:53:00Z"/>
        </w:numPr>
        <w:tabs>
          <w:tab w:val="left" w:pos="851"/>
          <w:tab w:val="left" w:pos="1843"/>
          <w:tab w:val="left" w:pos="4536"/>
        </w:tabs>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p>
    <w:p w:rsidR="00DF09EB" w:rsidRPr="00443151" w:rsidRDefault="00DF09EB" w:rsidP="00443151">
      <w:pPr>
        <w:tabs>
          <w:tab w:val="left" w:pos="851"/>
          <w:tab w:val="left" w:pos="1843"/>
          <w:tab w:val="left" w:pos="4536"/>
        </w:tabs>
        <w:rPr>
          <w:rFonts w:ascii="Arial" w:hAnsi="Arial" w:cs="Arial"/>
          <w:sz w:val="24"/>
          <w:szCs w:val="24"/>
        </w:rPr>
      </w:pPr>
      <w:r w:rsidRPr="00443151">
        <w:rPr>
          <w:rFonts w:ascii="Arial" w:hAnsi="Arial" w:cs="Arial"/>
          <w:sz w:val="24"/>
          <w:szCs w:val="24"/>
          <w:lang w:val="en-IE"/>
        </w:rPr>
        <w:t>John Lawrence advised that a grant of permission was issued for this application</w:t>
      </w:r>
    </w:p>
    <w:p w:rsidR="00DF09EB" w:rsidRPr="00443151" w:rsidRDefault="00DF09EB" w:rsidP="00443151">
      <w:pPr>
        <w:pBdr>
          <w:bottom w:val="single" w:sz="12" w:space="1" w:color="auto"/>
        </w:pBdr>
        <w:tabs>
          <w:tab w:val="left" w:pos="851"/>
          <w:tab w:val="left" w:pos="1843"/>
          <w:tab w:val="left" w:pos="4536"/>
        </w:tabs>
        <w:rPr>
          <w:rFonts w:ascii="Arial" w:hAnsi="Arial" w:cs="Arial"/>
          <w:sz w:val="24"/>
          <w:szCs w:val="24"/>
          <w:lang w:val="en-IE"/>
        </w:rPr>
      </w:pPr>
    </w:p>
    <w:p w:rsidR="00DF09EB" w:rsidRPr="00443151" w:rsidRDefault="00DF09EB" w:rsidP="00443151">
      <w:pPr>
        <w:rPr>
          <w:rFonts w:ascii="Arial" w:hAnsi="Arial" w:cs="Arial"/>
          <w:sz w:val="24"/>
          <w:szCs w:val="24"/>
          <w:lang w:val="en-IE"/>
        </w:rPr>
      </w:pP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10/89</w:t>
      </w:r>
      <w:r w:rsidRPr="00443151">
        <w:rPr>
          <w:rFonts w:ascii="Arial" w:hAnsi="Arial" w:cs="Arial"/>
          <w:sz w:val="24"/>
          <w:szCs w:val="24"/>
          <w:lang w:val="en-IE"/>
        </w:rPr>
        <w:tab/>
      </w:r>
      <w:r w:rsidRPr="00443151">
        <w:rPr>
          <w:rFonts w:ascii="Arial" w:hAnsi="Arial" w:cs="Arial"/>
          <w:sz w:val="24"/>
          <w:szCs w:val="24"/>
          <w:lang w:val="en-IE"/>
        </w:rPr>
        <w:tab/>
        <w:t>Danny Culligan</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Development to consist of the</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t>Construction Ltd.</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construction of 21 two storey</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dwellings and all associated</w:t>
      </w:r>
    </w:p>
    <w:p w:rsidR="00DF09EB" w:rsidRPr="00443151" w:rsidDel="0075451C" w:rsidRDefault="00DF09EB" w:rsidP="00443151">
      <w:pPr>
        <w:rPr>
          <w:del w:id="38" w:author="imcdonald" w:date="2010-10-19T10:11:00Z"/>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works at</w:t>
      </w:r>
      <w:ins w:id="39" w:author="imcdonald" w:date="2010-10-19T10:11:00Z">
        <w:r>
          <w:rPr>
            <w:rFonts w:ascii="Arial" w:hAnsi="Arial" w:cs="Arial"/>
            <w:sz w:val="24"/>
            <w:szCs w:val="24"/>
            <w:lang w:val="en-IE"/>
          </w:rPr>
          <w:t xml:space="preserve"> </w:t>
        </w:r>
      </w:ins>
    </w:p>
    <w:p w:rsidR="00DF09EB" w:rsidRPr="00443151" w:rsidRDefault="00DF09EB" w:rsidP="00443151">
      <w:pPr>
        <w:rPr>
          <w:rFonts w:ascii="Arial" w:hAnsi="Arial" w:cs="Arial"/>
          <w:sz w:val="24"/>
          <w:szCs w:val="24"/>
          <w:lang w:val="en-IE"/>
        </w:rPr>
      </w:pPr>
      <w:del w:id="40" w:author="imcdonald" w:date="2010-10-19T10:11:00Z">
        <w:r w:rsidRPr="00443151" w:rsidDel="0075451C">
          <w:rPr>
            <w:rFonts w:ascii="Arial" w:hAnsi="Arial" w:cs="Arial"/>
            <w:sz w:val="24"/>
            <w:szCs w:val="24"/>
            <w:lang w:val="en-IE"/>
          </w:rPr>
          <w:tab/>
        </w:r>
        <w:r w:rsidRPr="00443151" w:rsidDel="0075451C">
          <w:rPr>
            <w:rFonts w:ascii="Arial" w:hAnsi="Arial" w:cs="Arial"/>
            <w:sz w:val="24"/>
            <w:szCs w:val="24"/>
            <w:lang w:val="en-IE"/>
          </w:rPr>
          <w:tab/>
        </w:r>
        <w:r w:rsidRPr="00443151" w:rsidDel="0075451C">
          <w:rPr>
            <w:rFonts w:ascii="Arial" w:hAnsi="Arial" w:cs="Arial"/>
            <w:sz w:val="24"/>
            <w:szCs w:val="24"/>
            <w:lang w:val="en-IE"/>
          </w:rPr>
          <w:tab/>
        </w:r>
        <w:r w:rsidRPr="00443151" w:rsidDel="0075451C">
          <w:rPr>
            <w:rFonts w:ascii="Arial" w:hAnsi="Arial" w:cs="Arial"/>
            <w:sz w:val="24"/>
            <w:szCs w:val="24"/>
            <w:lang w:val="en-IE"/>
          </w:rPr>
          <w:tab/>
        </w:r>
        <w:r w:rsidRPr="00443151" w:rsidDel="0075451C">
          <w:rPr>
            <w:rFonts w:ascii="Arial" w:hAnsi="Arial" w:cs="Arial"/>
            <w:sz w:val="24"/>
            <w:szCs w:val="24"/>
            <w:lang w:val="en-IE"/>
          </w:rPr>
          <w:tab/>
        </w:r>
        <w:r w:rsidRPr="00443151" w:rsidDel="0075451C">
          <w:rPr>
            <w:rFonts w:ascii="Arial" w:hAnsi="Arial" w:cs="Arial"/>
            <w:sz w:val="24"/>
            <w:szCs w:val="24"/>
            <w:lang w:val="en-IE"/>
          </w:rPr>
          <w:tab/>
        </w:r>
        <w:r w:rsidRPr="00443151" w:rsidDel="0075451C">
          <w:rPr>
            <w:rFonts w:ascii="Arial" w:hAnsi="Arial" w:cs="Arial"/>
            <w:sz w:val="24"/>
            <w:szCs w:val="24"/>
            <w:lang w:val="en-IE"/>
          </w:rPr>
          <w:tab/>
        </w:r>
      </w:del>
      <w:r w:rsidRPr="00443151">
        <w:rPr>
          <w:rFonts w:ascii="Arial" w:hAnsi="Arial" w:cs="Arial"/>
          <w:sz w:val="24"/>
          <w:szCs w:val="24"/>
          <w:lang w:val="en-IE"/>
        </w:rPr>
        <w:t xml:space="preserve">Fairhill, </w:t>
      </w:r>
      <w:smartTag w:uri="urn:schemas-microsoft-com:office:smarttags" w:element="place">
        <w:r w:rsidRPr="00443151">
          <w:rPr>
            <w:rFonts w:ascii="Arial" w:hAnsi="Arial" w:cs="Arial"/>
            <w:sz w:val="24"/>
            <w:szCs w:val="24"/>
            <w:lang w:val="en-IE"/>
          </w:rPr>
          <w:t>Ardee Rd</w:t>
        </w:r>
      </w:smartTag>
      <w:r w:rsidRPr="00443151">
        <w:rPr>
          <w:rFonts w:ascii="Arial" w:hAnsi="Arial" w:cs="Arial"/>
          <w:sz w:val="24"/>
          <w:szCs w:val="24"/>
          <w:lang w:val="en-IE"/>
        </w:rPr>
        <w:t xml:space="preserve">, </w:t>
      </w:r>
      <w:smartTag w:uri="urn:schemas-microsoft-com:office:smarttags" w:element="place">
        <w:r w:rsidRPr="00443151">
          <w:rPr>
            <w:rFonts w:ascii="Arial" w:hAnsi="Arial" w:cs="Arial"/>
            <w:sz w:val="24"/>
            <w:szCs w:val="24"/>
            <w:lang w:val="en-IE"/>
          </w:rPr>
          <w:t>Dundalk</w:t>
        </w:r>
      </w:smartTag>
      <w:r w:rsidRPr="00443151">
        <w:rPr>
          <w:rFonts w:ascii="Arial" w:hAnsi="Arial" w:cs="Arial"/>
          <w:sz w:val="24"/>
          <w:szCs w:val="24"/>
          <w:lang w:val="en-IE"/>
        </w:rPr>
        <w:t>.</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 xml:space="preserve">John Lawrence advised that this application </w:t>
      </w:r>
      <w:del w:id="41" w:author="imcdonald" w:date="2010-10-19T10:11:00Z">
        <w:r w:rsidRPr="00443151" w:rsidDel="0075451C">
          <w:rPr>
            <w:rFonts w:ascii="Arial" w:hAnsi="Arial" w:cs="Arial"/>
            <w:sz w:val="24"/>
            <w:szCs w:val="24"/>
            <w:lang w:val="en-IE"/>
          </w:rPr>
          <w:delText xml:space="preserve"> </w:delText>
        </w:r>
      </w:del>
      <w:r w:rsidRPr="00443151">
        <w:rPr>
          <w:rFonts w:ascii="Arial" w:hAnsi="Arial" w:cs="Arial"/>
          <w:sz w:val="24"/>
          <w:szCs w:val="24"/>
          <w:lang w:val="en-IE"/>
        </w:rPr>
        <w:t>has gone out  for further information.</w:t>
      </w:r>
    </w:p>
    <w:p w:rsidR="00DF09EB" w:rsidRPr="00443151" w:rsidDel="0075451C" w:rsidRDefault="00DF09EB" w:rsidP="004E71AC">
      <w:pPr>
        <w:tabs>
          <w:tab w:val="left" w:pos="851"/>
          <w:tab w:val="left" w:pos="1843"/>
          <w:tab w:val="left" w:pos="4536"/>
        </w:tabs>
        <w:rPr>
          <w:del w:id="42" w:author="imcdonald" w:date="2010-10-19T10:11:00Z"/>
          <w:rFonts w:ascii="Arial" w:hAnsi="Arial" w:cs="Arial"/>
          <w:sz w:val="24"/>
          <w:szCs w:val="24"/>
        </w:rPr>
      </w:pPr>
      <w:del w:id="43" w:author="imcdonald" w:date="2010-10-19T10:11:00Z">
        <w:r w:rsidRPr="00443151" w:rsidDel="0075451C">
          <w:rPr>
            <w:rFonts w:ascii="Arial" w:hAnsi="Arial" w:cs="Arial"/>
            <w:sz w:val="24"/>
            <w:szCs w:val="24"/>
          </w:rPr>
          <w:tab/>
        </w:r>
      </w:del>
    </w:p>
    <w:p w:rsidR="00DF09EB" w:rsidRPr="004E71AC" w:rsidRDefault="00DF09EB" w:rsidP="004E71AC">
      <w:pPr>
        <w:tabs>
          <w:tab w:val="left" w:pos="851"/>
          <w:tab w:val="left" w:pos="1843"/>
          <w:tab w:val="left" w:pos="4536"/>
        </w:tabs>
        <w:rPr>
          <w:rFonts w:ascii="Arial" w:hAnsi="Arial" w:cs="Arial"/>
          <w:b/>
          <w:sz w:val="24"/>
          <w:szCs w:val="24"/>
        </w:rPr>
      </w:pPr>
      <w:r w:rsidRPr="00443151">
        <w:rPr>
          <w:rFonts w:ascii="Arial" w:hAnsi="Arial" w:cs="Arial"/>
          <w:b/>
          <w:sz w:val="24"/>
          <w:szCs w:val="24"/>
        </w:rPr>
        <w:t>______________________________________________________________</w:t>
      </w:r>
      <w:r>
        <w:rPr>
          <w:rFonts w:ascii="Arial" w:hAnsi="Arial" w:cs="Arial"/>
          <w:b/>
          <w:sz w:val="24"/>
          <w:szCs w:val="24"/>
        </w:rPr>
        <w:t>_____</w:t>
      </w:r>
      <w:r w:rsidRPr="00443151">
        <w:rPr>
          <w:rFonts w:ascii="Arial" w:hAnsi="Arial" w:cs="Arial"/>
          <w:b/>
          <w:sz w:val="24"/>
          <w:szCs w:val="24"/>
        </w:rPr>
        <w:tab/>
        <w:t xml:space="preserve">                                                                                  </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10/90</w:t>
      </w:r>
      <w:r w:rsidRPr="00443151">
        <w:rPr>
          <w:rFonts w:ascii="Arial" w:hAnsi="Arial" w:cs="Arial"/>
          <w:sz w:val="24"/>
          <w:szCs w:val="24"/>
          <w:lang w:val="en-IE"/>
        </w:rPr>
        <w:tab/>
      </w:r>
      <w:r w:rsidRPr="00443151">
        <w:rPr>
          <w:rFonts w:ascii="Arial" w:hAnsi="Arial" w:cs="Arial"/>
          <w:sz w:val="24"/>
          <w:szCs w:val="24"/>
          <w:lang w:val="en-IE"/>
        </w:rPr>
        <w:tab/>
        <w:t>Denise Kelly</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Development will consist of a    </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t>.</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two storey extension to the rear </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and a single storey extension to the</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porch at </w:t>
      </w:r>
      <w:del w:id="44" w:author="imcdonald" w:date="2010-10-19T10:11:00Z">
        <w:r w:rsidRPr="00443151" w:rsidDel="0075451C">
          <w:rPr>
            <w:rFonts w:ascii="Arial" w:hAnsi="Arial" w:cs="Arial"/>
            <w:sz w:val="24"/>
            <w:szCs w:val="24"/>
            <w:lang w:val="en-IE"/>
          </w:rPr>
          <w:tab/>
        </w:r>
        <w:r w:rsidRPr="00443151" w:rsidDel="0075451C">
          <w:rPr>
            <w:rFonts w:ascii="Arial" w:hAnsi="Arial" w:cs="Arial"/>
            <w:sz w:val="24"/>
            <w:szCs w:val="24"/>
            <w:lang w:val="en-IE"/>
          </w:rPr>
          <w:tab/>
        </w:r>
        <w:r w:rsidRPr="00443151" w:rsidDel="0075451C">
          <w:rPr>
            <w:rFonts w:ascii="Arial" w:hAnsi="Arial" w:cs="Arial"/>
            <w:sz w:val="24"/>
            <w:szCs w:val="24"/>
            <w:lang w:val="en-IE"/>
          </w:rPr>
          <w:tab/>
        </w:r>
        <w:r w:rsidRPr="00443151" w:rsidDel="0075451C">
          <w:rPr>
            <w:rFonts w:ascii="Arial" w:hAnsi="Arial" w:cs="Arial"/>
            <w:sz w:val="24"/>
            <w:szCs w:val="24"/>
            <w:lang w:val="en-IE"/>
          </w:rPr>
          <w:tab/>
        </w:r>
        <w:r w:rsidRPr="00443151" w:rsidDel="0075451C">
          <w:rPr>
            <w:rFonts w:ascii="Arial" w:hAnsi="Arial" w:cs="Arial"/>
            <w:sz w:val="24"/>
            <w:szCs w:val="24"/>
            <w:lang w:val="en-IE"/>
          </w:rPr>
          <w:tab/>
          <w:delText xml:space="preserve"> </w:delText>
        </w:r>
        <w:r w:rsidRPr="00443151" w:rsidDel="0075451C">
          <w:rPr>
            <w:rFonts w:ascii="Arial" w:hAnsi="Arial" w:cs="Arial"/>
            <w:sz w:val="24"/>
            <w:szCs w:val="24"/>
            <w:lang w:val="en-IE"/>
          </w:rPr>
          <w:tab/>
        </w:r>
        <w:r w:rsidRPr="00443151" w:rsidDel="0075451C">
          <w:rPr>
            <w:rFonts w:ascii="Arial" w:hAnsi="Arial" w:cs="Arial"/>
            <w:sz w:val="24"/>
            <w:szCs w:val="24"/>
            <w:lang w:val="en-IE"/>
          </w:rPr>
          <w:tab/>
        </w:r>
        <w:r w:rsidRPr="00443151" w:rsidDel="0075451C">
          <w:rPr>
            <w:rFonts w:ascii="Arial" w:hAnsi="Arial" w:cs="Arial"/>
            <w:sz w:val="24"/>
            <w:szCs w:val="24"/>
            <w:lang w:val="en-IE"/>
          </w:rPr>
          <w:tab/>
        </w:r>
        <w:r w:rsidRPr="00443151" w:rsidDel="0075451C">
          <w:rPr>
            <w:rFonts w:ascii="Arial" w:hAnsi="Arial" w:cs="Arial"/>
            <w:sz w:val="24"/>
            <w:szCs w:val="24"/>
            <w:lang w:val="en-IE"/>
          </w:rPr>
          <w:tab/>
        </w:r>
        <w:r w:rsidRPr="00443151" w:rsidDel="0075451C">
          <w:rPr>
            <w:rFonts w:ascii="Arial" w:hAnsi="Arial" w:cs="Arial"/>
            <w:sz w:val="24"/>
            <w:szCs w:val="24"/>
            <w:lang w:val="en-IE"/>
          </w:rPr>
          <w:tab/>
        </w:r>
        <w:r w:rsidRPr="00443151" w:rsidDel="0075451C">
          <w:rPr>
            <w:rFonts w:ascii="Arial" w:hAnsi="Arial" w:cs="Arial"/>
            <w:sz w:val="24"/>
            <w:szCs w:val="24"/>
            <w:lang w:val="en-IE"/>
          </w:rPr>
          <w:tab/>
        </w:r>
      </w:del>
      <w:smartTag w:uri="urn:schemas-microsoft-com:office:smarttags" w:element="place">
        <w:r w:rsidRPr="00443151">
          <w:rPr>
            <w:rFonts w:ascii="Arial" w:hAnsi="Arial" w:cs="Arial"/>
            <w:sz w:val="24"/>
            <w:szCs w:val="24"/>
            <w:lang w:val="en-IE"/>
          </w:rPr>
          <w:t>317 Ashbrook Avenue</w:t>
        </w:r>
      </w:smartTag>
    </w:p>
    <w:p w:rsidR="00DF09EB" w:rsidRPr="00443151" w:rsidDel="0075451C" w:rsidRDefault="00DF09EB" w:rsidP="0075451C">
      <w:pPr>
        <w:rPr>
          <w:del w:id="45" w:author="imcdonald" w:date="2010-10-19T10:11:00Z"/>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smartTag w:uri="urn:schemas-microsoft-com:office:smarttags" w:element="place">
        <w:r w:rsidRPr="00443151">
          <w:rPr>
            <w:rFonts w:ascii="Arial" w:hAnsi="Arial" w:cs="Arial"/>
            <w:sz w:val="24"/>
            <w:szCs w:val="24"/>
            <w:lang w:val="en-IE"/>
          </w:rPr>
          <w:t>Tom Bellew Avenue</w:t>
        </w:r>
      </w:smartTag>
      <w:ins w:id="46" w:author="imcdonald" w:date="2010-10-19T10:11:00Z">
        <w:r>
          <w:rPr>
            <w:rFonts w:ascii="Arial" w:hAnsi="Arial" w:cs="Arial"/>
            <w:sz w:val="24"/>
            <w:szCs w:val="24"/>
            <w:lang w:val="en-IE"/>
          </w:rPr>
          <w:t xml:space="preserve">, </w:t>
        </w:r>
      </w:ins>
      <w:del w:id="47" w:author="imcdonald" w:date="2010-10-19T10:11:00Z">
        <w:r w:rsidRPr="00443151" w:rsidDel="0075451C">
          <w:rPr>
            <w:rFonts w:ascii="Arial" w:hAnsi="Arial" w:cs="Arial"/>
            <w:sz w:val="24"/>
            <w:szCs w:val="24"/>
            <w:lang w:val="en-IE"/>
          </w:rPr>
          <w:delText xml:space="preserve"> </w:delText>
        </w:r>
      </w:del>
    </w:p>
    <w:p w:rsidR="00DF09EB" w:rsidRPr="00443151" w:rsidRDefault="00DF09EB" w:rsidP="0075451C">
      <w:pPr>
        <w:rPr>
          <w:rFonts w:ascii="Arial" w:hAnsi="Arial" w:cs="Arial"/>
          <w:sz w:val="24"/>
          <w:szCs w:val="24"/>
          <w:lang w:val="en-IE"/>
        </w:rPr>
      </w:pPr>
      <w:del w:id="48" w:author="imcdonald" w:date="2010-10-19T10:11:00Z">
        <w:r w:rsidRPr="00443151" w:rsidDel="0075451C">
          <w:rPr>
            <w:rFonts w:ascii="Arial" w:hAnsi="Arial" w:cs="Arial"/>
            <w:sz w:val="24"/>
            <w:szCs w:val="24"/>
            <w:lang w:val="en-IE"/>
          </w:rPr>
          <w:tab/>
        </w:r>
        <w:r w:rsidRPr="00443151" w:rsidDel="0075451C">
          <w:rPr>
            <w:rFonts w:ascii="Arial" w:hAnsi="Arial" w:cs="Arial"/>
            <w:sz w:val="24"/>
            <w:szCs w:val="24"/>
            <w:lang w:val="en-IE"/>
          </w:rPr>
          <w:tab/>
        </w:r>
        <w:r w:rsidRPr="00443151" w:rsidDel="0075451C">
          <w:rPr>
            <w:rFonts w:ascii="Arial" w:hAnsi="Arial" w:cs="Arial"/>
            <w:sz w:val="24"/>
            <w:szCs w:val="24"/>
            <w:lang w:val="en-IE"/>
          </w:rPr>
          <w:tab/>
        </w:r>
        <w:r w:rsidRPr="00443151" w:rsidDel="0075451C">
          <w:rPr>
            <w:rFonts w:ascii="Arial" w:hAnsi="Arial" w:cs="Arial"/>
            <w:sz w:val="24"/>
            <w:szCs w:val="24"/>
            <w:lang w:val="en-IE"/>
          </w:rPr>
          <w:tab/>
        </w:r>
      </w:del>
      <w:smartTag w:uri="urn:schemas-microsoft-com:office:smarttags" w:element="place">
        <w:r w:rsidRPr="00443151">
          <w:rPr>
            <w:rFonts w:ascii="Arial" w:hAnsi="Arial" w:cs="Arial"/>
            <w:sz w:val="24"/>
            <w:szCs w:val="24"/>
            <w:lang w:val="en-IE"/>
          </w:rPr>
          <w:t>Dundalk</w:t>
        </w:r>
      </w:smartTag>
      <w:r w:rsidRPr="00443151">
        <w:rPr>
          <w:rFonts w:ascii="Arial" w:hAnsi="Arial" w:cs="Arial"/>
          <w:sz w:val="24"/>
          <w:szCs w:val="24"/>
          <w:lang w:val="en-IE"/>
        </w:rPr>
        <w:t>.</w:t>
      </w:r>
    </w:p>
    <w:p w:rsidR="00DF09EB" w:rsidRPr="00443151" w:rsidRDefault="00DF09EB" w:rsidP="00443151">
      <w:pPr>
        <w:tabs>
          <w:tab w:val="left" w:pos="851"/>
          <w:tab w:val="left" w:pos="1843"/>
          <w:tab w:val="left" w:pos="4536"/>
        </w:tabs>
        <w:rPr>
          <w:rFonts w:ascii="Arial" w:hAnsi="Arial" w:cs="Arial"/>
          <w:sz w:val="24"/>
          <w:szCs w:val="24"/>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p>
    <w:p w:rsidR="00DF09EB" w:rsidRPr="00443151" w:rsidRDefault="00DF09EB" w:rsidP="00443151">
      <w:pPr>
        <w:pBdr>
          <w:bottom w:val="single" w:sz="12" w:space="1" w:color="auto"/>
        </w:pBdr>
        <w:tabs>
          <w:tab w:val="left" w:pos="851"/>
          <w:tab w:val="left" w:pos="1843"/>
          <w:tab w:val="left" w:pos="4536"/>
        </w:tabs>
        <w:rPr>
          <w:rFonts w:ascii="Arial" w:hAnsi="Arial" w:cs="Arial"/>
          <w:sz w:val="24"/>
          <w:szCs w:val="24"/>
          <w:lang w:val="en-IE"/>
        </w:rPr>
      </w:pPr>
      <w:r w:rsidRPr="00443151">
        <w:rPr>
          <w:rFonts w:ascii="Arial" w:hAnsi="Arial" w:cs="Arial"/>
          <w:sz w:val="24"/>
          <w:szCs w:val="24"/>
          <w:lang w:val="en-IE"/>
        </w:rPr>
        <w:t>John Lawrence advised that a grant of permission was issued for this application</w:t>
      </w:r>
    </w:p>
    <w:p w:rsidR="00DF09EB" w:rsidRPr="00443151" w:rsidRDefault="00DF09EB" w:rsidP="00443151">
      <w:pPr>
        <w:pBdr>
          <w:bottom w:val="single" w:sz="12" w:space="1" w:color="auto"/>
        </w:pBdr>
        <w:tabs>
          <w:tab w:val="left" w:pos="851"/>
          <w:tab w:val="left" w:pos="1843"/>
          <w:tab w:val="left" w:pos="4536"/>
        </w:tabs>
        <w:rPr>
          <w:rFonts w:ascii="Arial" w:hAnsi="Arial" w:cs="Arial"/>
          <w:sz w:val="24"/>
          <w:szCs w:val="24"/>
          <w:lang w:val="en-IE"/>
        </w:rPr>
      </w:pPr>
    </w:p>
    <w:p w:rsidR="00DF09EB" w:rsidRPr="00443151" w:rsidRDefault="00DF09EB" w:rsidP="00443151">
      <w:pPr>
        <w:tabs>
          <w:tab w:val="left" w:pos="851"/>
          <w:tab w:val="left" w:pos="1843"/>
          <w:tab w:val="left" w:pos="4536"/>
        </w:tabs>
        <w:rPr>
          <w:rFonts w:ascii="Arial" w:hAnsi="Arial" w:cs="Arial"/>
          <w:sz w:val="24"/>
          <w:szCs w:val="24"/>
        </w:rPr>
      </w:pPr>
      <w:r w:rsidRPr="00443151">
        <w:rPr>
          <w:rFonts w:ascii="Arial" w:hAnsi="Arial" w:cs="Arial"/>
          <w:sz w:val="24"/>
          <w:szCs w:val="24"/>
        </w:rPr>
        <w:tab/>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10/91</w:t>
      </w:r>
      <w:r w:rsidRPr="00443151">
        <w:rPr>
          <w:rFonts w:ascii="Arial" w:hAnsi="Arial" w:cs="Arial"/>
          <w:sz w:val="24"/>
          <w:szCs w:val="24"/>
          <w:lang w:val="en-IE"/>
        </w:rPr>
        <w:tab/>
      </w:r>
      <w:r w:rsidRPr="00443151">
        <w:rPr>
          <w:rFonts w:ascii="Arial" w:hAnsi="Arial" w:cs="Arial"/>
          <w:sz w:val="24"/>
          <w:szCs w:val="24"/>
          <w:lang w:val="en-IE"/>
        </w:rPr>
        <w:tab/>
        <w:t>Chen Guo Zhong</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Development to consist of      </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a change of use of a  </w:t>
      </w:r>
    </w:p>
    <w:p w:rsidR="00DF09EB" w:rsidRPr="00443151" w:rsidRDefault="00DF09EB" w:rsidP="00443151">
      <w:pPr>
        <w:ind w:left="720" w:hanging="720"/>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delicatessen to restaurant.</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smartTag w:uri="urn:schemas-microsoft-com:office:smarttags" w:element="place">
        <w:r w:rsidRPr="00443151">
          <w:rPr>
            <w:rFonts w:ascii="Arial" w:hAnsi="Arial" w:cs="Arial"/>
            <w:sz w:val="24"/>
            <w:szCs w:val="24"/>
            <w:lang w:val="en-IE"/>
          </w:rPr>
          <w:t>33 Park Street</w:t>
        </w:r>
      </w:smartTag>
      <w:r w:rsidRPr="00443151">
        <w:rPr>
          <w:rFonts w:ascii="Arial" w:hAnsi="Arial" w:cs="Arial"/>
          <w:sz w:val="24"/>
          <w:szCs w:val="24"/>
          <w:lang w:val="en-IE"/>
        </w:rPr>
        <w:t xml:space="preserve">, </w:t>
      </w:r>
      <w:smartTag w:uri="urn:schemas-microsoft-com:office:smarttags" w:element="place">
        <w:r w:rsidRPr="00443151">
          <w:rPr>
            <w:rFonts w:ascii="Arial" w:hAnsi="Arial" w:cs="Arial"/>
            <w:sz w:val="24"/>
            <w:szCs w:val="24"/>
            <w:lang w:val="en-IE"/>
          </w:rPr>
          <w:t>Dundalk</w:t>
        </w:r>
      </w:smartTag>
      <w:r w:rsidRPr="00443151">
        <w:rPr>
          <w:rFonts w:ascii="Arial" w:hAnsi="Arial" w:cs="Arial"/>
          <w:sz w:val="24"/>
          <w:szCs w:val="24"/>
          <w:lang w:val="en-IE"/>
        </w:rPr>
        <w:t>.</w:t>
      </w:r>
      <w:r w:rsidRPr="00443151">
        <w:rPr>
          <w:rFonts w:ascii="Arial" w:hAnsi="Arial" w:cs="Arial"/>
          <w:sz w:val="24"/>
          <w:szCs w:val="24"/>
          <w:lang w:val="en-IE"/>
        </w:rPr>
        <w:tab/>
      </w:r>
      <w:r w:rsidRPr="00443151">
        <w:rPr>
          <w:rFonts w:ascii="Arial" w:hAnsi="Arial" w:cs="Arial"/>
          <w:sz w:val="24"/>
          <w:szCs w:val="24"/>
          <w:lang w:val="en-IE"/>
        </w:rPr>
        <w:tab/>
        <w:t xml:space="preserve"> </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Pr>
          <w:rFonts w:ascii="Arial" w:hAnsi="Arial" w:cs="Arial"/>
          <w:sz w:val="24"/>
          <w:szCs w:val="24"/>
          <w:lang w:val="en-IE"/>
        </w:rPr>
        <w:tab/>
      </w:r>
      <w:r>
        <w:rPr>
          <w:rFonts w:ascii="Arial" w:hAnsi="Arial" w:cs="Arial"/>
          <w:sz w:val="24"/>
          <w:szCs w:val="24"/>
          <w:lang w:val="en-IE"/>
        </w:rPr>
        <w:tab/>
      </w:r>
      <w:r>
        <w:rPr>
          <w:rFonts w:ascii="Arial" w:hAnsi="Arial" w:cs="Arial"/>
          <w:sz w:val="24"/>
          <w:szCs w:val="24"/>
          <w:lang w:val="en-IE"/>
        </w:rPr>
        <w:tab/>
      </w:r>
      <w:r>
        <w:rPr>
          <w:rFonts w:ascii="Arial" w:hAnsi="Arial" w:cs="Arial"/>
          <w:sz w:val="24"/>
          <w:szCs w:val="24"/>
          <w:lang w:val="en-IE"/>
        </w:rPr>
        <w:tab/>
      </w:r>
      <w:r>
        <w:rPr>
          <w:rFonts w:ascii="Arial" w:hAnsi="Arial" w:cs="Arial"/>
          <w:sz w:val="24"/>
          <w:szCs w:val="24"/>
          <w:lang w:val="en-IE"/>
        </w:rPr>
        <w:tab/>
      </w:r>
      <w:r>
        <w:rPr>
          <w:rFonts w:ascii="Arial" w:hAnsi="Arial" w:cs="Arial"/>
          <w:sz w:val="24"/>
          <w:szCs w:val="24"/>
          <w:lang w:val="en-IE"/>
        </w:rPr>
        <w:tab/>
      </w:r>
    </w:p>
    <w:p w:rsidR="00DF09EB" w:rsidRDefault="00DF09EB" w:rsidP="00443151">
      <w:pPr>
        <w:pBdr>
          <w:bottom w:val="single" w:sz="12" w:space="1" w:color="auto"/>
        </w:pBdr>
        <w:tabs>
          <w:tab w:val="left" w:pos="851"/>
          <w:tab w:val="left" w:pos="1843"/>
          <w:tab w:val="left" w:pos="4536"/>
        </w:tabs>
        <w:rPr>
          <w:rFonts w:ascii="Arial" w:hAnsi="Arial" w:cs="Arial"/>
          <w:sz w:val="24"/>
          <w:szCs w:val="24"/>
          <w:lang w:val="en-IE"/>
        </w:rPr>
      </w:pPr>
      <w:r w:rsidRPr="00443151">
        <w:rPr>
          <w:rFonts w:ascii="Arial" w:hAnsi="Arial" w:cs="Arial"/>
          <w:sz w:val="24"/>
          <w:szCs w:val="24"/>
          <w:lang w:val="en-IE"/>
        </w:rPr>
        <w:t>John Lawrence advised that a grant of permission was issued for this application</w:t>
      </w:r>
    </w:p>
    <w:p w:rsidR="00DF09EB" w:rsidRPr="00443151" w:rsidRDefault="00DF09EB" w:rsidP="00443151">
      <w:pPr>
        <w:pBdr>
          <w:bottom w:val="single" w:sz="12" w:space="1" w:color="auto"/>
        </w:pBdr>
        <w:tabs>
          <w:tab w:val="left" w:pos="851"/>
          <w:tab w:val="left" w:pos="1843"/>
          <w:tab w:val="left" w:pos="4536"/>
        </w:tabs>
        <w:rPr>
          <w:rFonts w:ascii="Arial" w:hAnsi="Arial" w:cs="Arial"/>
          <w:sz w:val="24"/>
          <w:szCs w:val="24"/>
          <w:lang w:val="en-IE"/>
        </w:rPr>
      </w:pPr>
    </w:p>
    <w:p w:rsidR="00DF09EB" w:rsidRPr="00443151" w:rsidRDefault="00DF09EB" w:rsidP="00443151">
      <w:pPr>
        <w:rPr>
          <w:rFonts w:ascii="Arial" w:hAnsi="Arial" w:cs="Arial"/>
          <w:sz w:val="24"/>
          <w:szCs w:val="24"/>
          <w:lang w:val="en-IE"/>
        </w:rPr>
      </w:pP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10/92</w:t>
      </w:r>
      <w:r w:rsidRPr="00443151">
        <w:rPr>
          <w:rFonts w:ascii="Arial" w:hAnsi="Arial" w:cs="Arial"/>
          <w:sz w:val="24"/>
          <w:szCs w:val="24"/>
          <w:lang w:val="en-IE"/>
        </w:rPr>
        <w:tab/>
      </w:r>
      <w:r w:rsidRPr="00443151">
        <w:rPr>
          <w:rFonts w:ascii="Arial" w:hAnsi="Arial" w:cs="Arial"/>
          <w:sz w:val="24"/>
          <w:szCs w:val="24"/>
          <w:lang w:val="en-IE"/>
        </w:rPr>
        <w:tab/>
        <w:t>Board of Management</w:t>
      </w:r>
      <w:r w:rsidRPr="00443151">
        <w:rPr>
          <w:rFonts w:ascii="Arial" w:hAnsi="Arial" w:cs="Arial"/>
          <w:sz w:val="24"/>
          <w:szCs w:val="24"/>
          <w:lang w:val="en-IE"/>
        </w:rPr>
        <w:tab/>
      </w:r>
      <w:r w:rsidRPr="00443151">
        <w:rPr>
          <w:rFonts w:ascii="Arial" w:hAnsi="Arial" w:cs="Arial"/>
          <w:sz w:val="24"/>
          <w:szCs w:val="24"/>
          <w:lang w:val="en-IE"/>
        </w:rPr>
        <w:tab/>
        <w:t>Development to consist of a</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t>St Nicholas Monastry</w:t>
      </w:r>
      <w:r w:rsidRPr="00443151">
        <w:rPr>
          <w:rFonts w:ascii="Arial" w:hAnsi="Arial" w:cs="Arial"/>
          <w:sz w:val="24"/>
          <w:szCs w:val="24"/>
          <w:lang w:val="en-IE"/>
        </w:rPr>
        <w:tab/>
      </w:r>
      <w:r w:rsidRPr="00443151">
        <w:rPr>
          <w:rFonts w:ascii="Arial" w:hAnsi="Arial" w:cs="Arial"/>
          <w:sz w:val="24"/>
          <w:szCs w:val="24"/>
          <w:lang w:val="en-IE"/>
        </w:rPr>
        <w:tab/>
        <w:t xml:space="preserve">new first floor extension to </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smartTag w:uri="urn:schemas-microsoft-com:office:smarttags" w:element="place">
        <w:smartTag w:uri="urn:schemas-microsoft-com:office:smarttags" w:element="place">
          <w:r w:rsidRPr="00443151">
            <w:rPr>
              <w:rFonts w:ascii="Arial" w:hAnsi="Arial" w:cs="Arial"/>
              <w:sz w:val="24"/>
              <w:szCs w:val="24"/>
              <w:lang w:val="en-IE"/>
            </w:rPr>
            <w:t>National</w:t>
          </w:r>
        </w:smartTag>
        <w:r w:rsidRPr="00443151">
          <w:rPr>
            <w:rFonts w:ascii="Arial" w:hAnsi="Arial" w:cs="Arial"/>
            <w:sz w:val="24"/>
            <w:szCs w:val="24"/>
            <w:lang w:val="en-IE"/>
          </w:rPr>
          <w:t xml:space="preserve"> </w:t>
        </w:r>
        <w:smartTag w:uri="urn:schemas-microsoft-com:office:smarttags" w:element="place">
          <w:r w:rsidRPr="00443151">
            <w:rPr>
              <w:rFonts w:ascii="Arial" w:hAnsi="Arial" w:cs="Arial"/>
              <w:sz w:val="24"/>
              <w:szCs w:val="24"/>
              <w:lang w:val="en-IE"/>
            </w:rPr>
            <w:t>School</w:t>
          </w:r>
        </w:smartTag>
      </w:smartTag>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rear of existing school building</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incorporating 8 new special</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education teaching rooms and</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one mainstream classroom.</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Development also to consist of</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work to existing building </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including minor alterations to</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internal walls, installation of</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a lift and improved disability</w:t>
      </w:r>
    </w:p>
    <w:p w:rsidR="00DF09EB" w:rsidRPr="00443151" w:rsidDel="0075451C" w:rsidRDefault="00DF09EB" w:rsidP="00443151">
      <w:pPr>
        <w:rPr>
          <w:del w:id="49" w:author="imcdonald" w:date="2010-10-19T10:13:00Z"/>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access at</w:t>
      </w:r>
      <w:ins w:id="50" w:author="imcdonald" w:date="2010-10-19T10:13:00Z">
        <w:r>
          <w:rPr>
            <w:rFonts w:ascii="Arial" w:hAnsi="Arial" w:cs="Arial"/>
            <w:sz w:val="24"/>
            <w:szCs w:val="24"/>
            <w:lang w:val="en-IE"/>
          </w:rPr>
          <w:t xml:space="preserve"> </w:t>
        </w:r>
      </w:ins>
    </w:p>
    <w:p w:rsidR="00DF09EB" w:rsidRPr="00443151" w:rsidRDefault="00DF09EB" w:rsidP="00443151">
      <w:pPr>
        <w:rPr>
          <w:rFonts w:ascii="Arial" w:hAnsi="Arial" w:cs="Arial"/>
          <w:sz w:val="24"/>
          <w:szCs w:val="24"/>
          <w:lang w:val="en-IE"/>
        </w:rPr>
      </w:pPr>
      <w:del w:id="51" w:author="imcdonald" w:date="2010-10-19T10:13:00Z">
        <w:r w:rsidRPr="00443151" w:rsidDel="0075451C">
          <w:rPr>
            <w:rFonts w:ascii="Arial" w:hAnsi="Arial" w:cs="Arial"/>
            <w:sz w:val="24"/>
            <w:szCs w:val="24"/>
            <w:lang w:val="en-IE"/>
          </w:rPr>
          <w:tab/>
        </w:r>
        <w:r w:rsidRPr="00443151" w:rsidDel="0075451C">
          <w:rPr>
            <w:rFonts w:ascii="Arial" w:hAnsi="Arial" w:cs="Arial"/>
            <w:sz w:val="24"/>
            <w:szCs w:val="24"/>
            <w:lang w:val="en-IE"/>
          </w:rPr>
          <w:tab/>
        </w:r>
        <w:r w:rsidRPr="00443151" w:rsidDel="0075451C">
          <w:rPr>
            <w:rFonts w:ascii="Arial" w:hAnsi="Arial" w:cs="Arial"/>
            <w:sz w:val="24"/>
            <w:szCs w:val="24"/>
            <w:lang w:val="en-IE"/>
          </w:rPr>
          <w:tab/>
        </w:r>
        <w:r w:rsidRPr="00443151" w:rsidDel="0075451C">
          <w:rPr>
            <w:rFonts w:ascii="Arial" w:hAnsi="Arial" w:cs="Arial"/>
            <w:sz w:val="24"/>
            <w:szCs w:val="24"/>
            <w:lang w:val="en-IE"/>
          </w:rPr>
          <w:tab/>
        </w:r>
        <w:r w:rsidRPr="00443151" w:rsidDel="0075451C">
          <w:rPr>
            <w:rFonts w:ascii="Arial" w:hAnsi="Arial" w:cs="Arial"/>
            <w:sz w:val="24"/>
            <w:szCs w:val="24"/>
            <w:lang w:val="en-IE"/>
          </w:rPr>
          <w:tab/>
        </w:r>
        <w:r w:rsidRPr="00443151" w:rsidDel="0075451C">
          <w:rPr>
            <w:rFonts w:ascii="Arial" w:hAnsi="Arial" w:cs="Arial"/>
            <w:sz w:val="24"/>
            <w:szCs w:val="24"/>
            <w:lang w:val="en-IE"/>
          </w:rPr>
          <w:tab/>
        </w:r>
        <w:r w:rsidRPr="00443151" w:rsidDel="0075451C">
          <w:rPr>
            <w:rFonts w:ascii="Arial" w:hAnsi="Arial" w:cs="Arial"/>
            <w:sz w:val="24"/>
            <w:szCs w:val="24"/>
            <w:lang w:val="en-IE"/>
          </w:rPr>
          <w:tab/>
        </w:r>
      </w:del>
      <w:smartTag w:uri="urn:schemas-microsoft-com:office:smarttags" w:element="place">
        <w:r w:rsidRPr="00443151">
          <w:rPr>
            <w:rFonts w:ascii="Arial" w:hAnsi="Arial" w:cs="Arial"/>
            <w:sz w:val="24"/>
            <w:szCs w:val="24"/>
            <w:lang w:val="en-IE"/>
          </w:rPr>
          <w:t>Philip Street</w:t>
        </w:r>
      </w:smartTag>
      <w:r w:rsidRPr="00443151">
        <w:rPr>
          <w:rFonts w:ascii="Arial" w:hAnsi="Arial" w:cs="Arial"/>
          <w:sz w:val="24"/>
          <w:szCs w:val="24"/>
          <w:lang w:val="en-IE"/>
        </w:rPr>
        <w:t xml:space="preserve">, </w:t>
      </w:r>
      <w:smartTag w:uri="urn:schemas-microsoft-com:office:smarttags" w:element="place">
        <w:r w:rsidRPr="00443151">
          <w:rPr>
            <w:rFonts w:ascii="Arial" w:hAnsi="Arial" w:cs="Arial"/>
            <w:sz w:val="24"/>
            <w:szCs w:val="24"/>
            <w:lang w:val="en-IE"/>
          </w:rPr>
          <w:t>Dundalk</w:t>
        </w:r>
      </w:smartTag>
      <w:r w:rsidRPr="00443151">
        <w:rPr>
          <w:rFonts w:ascii="Arial" w:hAnsi="Arial" w:cs="Arial"/>
          <w:sz w:val="24"/>
          <w:szCs w:val="24"/>
          <w:lang w:val="en-IE"/>
        </w:rPr>
        <w:t>.</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p>
    <w:p w:rsidR="00DF09EB" w:rsidDel="0075451C" w:rsidRDefault="00DF09EB" w:rsidP="003D1B81">
      <w:pPr>
        <w:rPr>
          <w:del w:id="52" w:author="imcdonald" w:date="2010-10-19T10:13:00Z"/>
          <w:rFonts w:ascii="Arial" w:hAnsi="Arial" w:cs="Arial"/>
          <w:sz w:val="24"/>
          <w:szCs w:val="24"/>
          <w:lang w:val="en-IE"/>
        </w:rPr>
      </w:pPr>
    </w:p>
    <w:p w:rsidR="00DF09EB" w:rsidRPr="003D1B81" w:rsidRDefault="00DF09EB" w:rsidP="003D1B81">
      <w:pPr>
        <w:rPr>
          <w:rFonts w:ascii="Arial" w:hAnsi="Arial" w:cs="Arial"/>
          <w:sz w:val="24"/>
          <w:szCs w:val="24"/>
          <w:lang w:val="en-IE"/>
        </w:rPr>
      </w:pPr>
      <w:r w:rsidRPr="00443151">
        <w:rPr>
          <w:rFonts w:ascii="Arial" w:hAnsi="Arial" w:cs="Arial"/>
          <w:sz w:val="24"/>
          <w:szCs w:val="24"/>
          <w:lang w:val="en-IE"/>
        </w:rPr>
        <w:t>John Lawrence advised that a grant of permission was issued for this application</w:t>
      </w:r>
    </w:p>
    <w:p w:rsidR="00DF09EB" w:rsidRPr="00443151" w:rsidRDefault="00DF09EB" w:rsidP="00443151">
      <w:pPr>
        <w:pBdr>
          <w:bottom w:val="single" w:sz="12" w:space="1" w:color="auto"/>
        </w:pBdr>
        <w:tabs>
          <w:tab w:val="left" w:pos="851"/>
          <w:tab w:val="left" w:pos="1843"/>
          <w:tab w:val="left" w:pos="4536"/>
        </w:tabs>
        <w:rPr>
          <w:rFonts w:ascii="Arial" w:hAnsi="Arial" w:cs="Arial"/>
          <w:sz w:val="24"/>
          <w:szCs w:val="24"/>
          <w:lang w:val="en-IE"/>
        </w:rPr>
      </w:pPr>
    </w:p>
    <w:p w:rsidR="00DF09EB" w:rsidRPr="003D1B81" w:rsidRDefault="00DF09EB" w:rsidP="003D1B81">
      <w:pPr>
        <w:tabs>
          <w:tab w:val="left" w:pos="851"/>
          <w:tab w:val="left" w:pos="1843"/>
          <w:tab w:val="left" w:pos="4536"/>
        </w:tabs>
        <w:rPr>
          <w:rFonts w:ascii="Arial" w:hAnsi="Arial" w:cs="Arial"/>
          <w:sz w:val="24"/>
          <w:szCs w:val="24"/>
        </w:rPr>
      </w:pPr>
      <w:r w:rsidRPr="00443151">
        <w:rPr>
          <w:rFonts w:ascii="Arial" w:hAnsi="Arial" w:cs="Arial"/>
          <w:sz w:val="24"/>
          <w:szCs w:val="24"/>
        </w:rPr>
        <w:tab/>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10/93</w:t>
      </w:r>
      <w:r w:rsidRPr="00443151">
        <w:rPr>
          <w:rFonts w:ascii="Arial" w:hAnsi="Arial" w:cs="Arial"/>
          <w:sz w:val="24"/>
          <w:szCs w:val="24"/>
          <w:lang w:val="en-IE"/>
        </w:rPr>
        <w:tab/>
      </w:r>
      <w:r w:rsidRPr="00443151">
        <w:rPr>
          <w:rFonts w:ascii="Arial" w:hAnsi="Arial" w:cs="Arial"/>
          <w:sz w:val="24"/>
          <w:szCs w:val="24"/>
          <w:lang w:val="en-IE"/>
        </w:rPr>
        <w:tab/>
        <w:t>Eamon Duffy &amp;</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Development to consist of 1 two      </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t>Joanne Doherty</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storey dwellinghouse, connection </w:t>
      </w:r>
    </w:p>
    <w:p w:rsidR="00DF09EB" w:rsidRPr="00443151" w:rsidRDefault="00DF09EB" w:rsidP="00443151">
      <w:pPr>
        <w:ind w:left="720" w:hanging="720"/>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to existing sewerage system and   </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all associated site works</w:t>
      </w:r>
      <w:r w:rsidRPr="00443151">
        <w:rPr>
          <w:rFonts w:ascii="Arial" w:hAnsi="Arial" w:cs="Arial"/>
          <w:sz w:val="24"/>
          <w:szCs w:val="24"/>
          <w:lang w:val="en-IE"/>
        </w:rPr>
        <w:tab/>
        <w:t xml:space="preserve"> </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at Dowdallshill, </w:t>
      </w:r>
      <w:smartTag w:uri="urn:schemas-microsoft-com:office:smarttags" w:element="place">
        <w:r w:rsidRPr="00443151">
          <w:rPr>
            <w:rFonts w:ascii="Arial" w:hAnsi="Arial" w:cs="Arial"/>
            <w:sz w:val="24"/>
            <w:szCs w:val="24"/>
            <w:lang w:val="en-IE"/>
          </w:rPr>
          <w:t>Dundalk</w:t>
        </w:r>
      </w:smartTag>
      <w:r w:rsidRPr="00443151">
        <w:rPr>
          <w:rFonts w:ascii="Arial" w:hAnsi="Arial" w:cs="Arial"/>
          <w:sz w:val="24"/>
          <w:szCs w:val="24"/>
          <w:lang w:val="en-IE"/>
        </w:rPr>
        <w:t>.</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 xml:space="preserve">John Lawrence advised that this application </w:t>
      </w:r>
      <w:del w:id="53" w:author="imcdonald" w:date="2010-10-19T10:14:00Z">
        <w:r w:rsidRPr="00443151" w:rsidDel="0075451C">
          <w:rPr>
            <w:rFonts w:ascii="Arial" w:hAnsi="Arial" w:cs="Arial"/>
            <w:sz w:val="24"/>
            <w:szCs w:val="24"/>
            <w:lang w:val="en-IE"/>
          </w:rPr>
          <w:delText xml:space="preserve"> </w:delText>
        </w:r>
      </w:del>
      <w:r w:rsidRPr="00443151">
        <w:rPr>
          <w:rFonts w:ascii="Arial" w:hAnsi="Arial" w:cs="Arial"/>
          <w:sz w:val="24"/>
          <w:szCs w:val="24"/>
          <w:lang w:val="en-IE"/>
        </w:rPr>
        <w:t xml:space="preserve">has gone out </w:t>
      </w:r>
      <w:del w:id="54" w:author="imcdonald" w:date="2010-10-19T10:31:00Z">
        <w:r w:rsidRPr="00443151" w:rsidDel="00823B11">
          <w:rPr>
            <w:rFonts w:ascii="Arial" w:hAnsi="Arial" w:cs="Arial"/>
            <w:sz w:val="24"/>
            <w:szCs w:val="24"/>
            <w:lang w:val="en-IE"/>
          </w:rPr>
          <w:delText xml:space="preserve"> </w:delText>
        </w:r>
      </w:del>
      <w:r w:rsidRPr="00443151">
        <w:rPr>
          <w:rFonts w:ascii="Arial" w:hAnsi="Arial" w:cs="Arial"/>
          <w:sz w:val="24"/>
          <w:szCs w:val="24"/>
          <w:lang w:val="en-IE"/>
        </w:rPr>
        <w:t>for further information.</w:t>
      </w:r>
    </w:p>
    <w:p w:rsidR="00DF09EB" w:rsidRPr="003D1B81" w:rsidRDefault="00DF09EB" w:rsidP="003D1B81">
      <w:pPr>
        <w:tabs>
          <w:tab w:val="left" w:pos="851"/>
          <w:tab w:val="left" w:pos="1843"/>
          <w:tab w:val="left" w:pos="4536"/>
        </w:tabs>
        <w:rPr>
          <w:rFonts w:ascii="Arial" w:hAnsi="Arial" w:cs="Arial"/>
          <w:sz w:val="24"/>
          <w:szCs w:val="24"/>
        </w:rPr>
      </w:pPr>
      <w:r w:rsidRPr="00443151">
        <w:rPr>
          <w:rFonts w:ascii="Arial" w:hAnsi="Arial" w:cs="Arial"/>
          <w:b/>
          <w:sz w:val="24"/>
          <w:szCs w:val="24"/>
          <w:lang w:val="en-IE"/>
        </w:rPr>
        <w:t>_______________________________________________________________</w:t>
      </w:r>
      <w:r>
        <w:rPr>
          <w:rFonts w:ascii="Arial" w:hAnsi="Arial" w:cs="Arial"/>
          <w:b/>
          <w:sz w:val="24"/>
          <w:szCs w:val="24"/>
          <w:lang w:val="en-IE"/>
        </w:rPr>
        <w:t>____</w:t>
      </w:r>
    </w:p>
    <w:p w:rsidR="00DF09EB" w:rsidRDefault="00DF09EB" w:rsidP="00443151">
      <w:pPr>
        <w:rPr>
          <w:ins w:id="55" w:author="imcdonald" w:date="2010-10-19T10:31:00Z"/>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 </w:t>
      </w:r>
    </w:p>
    <w:p w:rsidR="00DF09EB" w:rsidRDefault="00DF09EB" w:rsidP="00443151">
      <w:pPr>
        <w:numPr>
          <w:ins w:id="56" w:author="imcdonald" w:date="2010-10-19T10:31:00Z"/>
        </w:numPr>
        <w:rPr>
          <w:ins w:id="57" w:author="imcdonald" w:date="2010-10-19T10:31:00Z"/>
          <w:rFonts w:ascii="Arial" w:hAnsi="Arial" w:cs="Arial"/>
          <w:sz w:val="24"/>
          <w:szCs w:val="24"/>
          <w:lang w:val="en-IE"/>
        </w:rPr>
      </w:pPr>
    </w:p>
    <w:p w:rsidR="00DF09EB" w:rsidRDefault="00DF09EB" w:rsidP="00443151">
      <w:pPr>
        <w:numPr>
          <w:ins w:id="58" w:author="imcdonald" w:date="2010-10-19T10:31:00Z"/>
        </w:numPr>
        <w:rPr>
          <w:ins w:id="59" w:author="imcdonald" w:date="2010-10-19T10:31:00Z"/>
          <w:rFonts w:ascii="Arial" w:hAnsi="Arial" w:cs="Arial"/>
          <w:sz w:val="24"/>
          <w:szCs w:val="24"/>
          <w:lang w:val="en-IE"/>
        </w:rPr>
      </w:pPr>
    </w:p>
    <w:p w:rsidR="00DF09EB" w:rsidRPr="00443151" w:rsidRDefault="00DF09EB" w:rsidP="00443151">
      <w:pPr>
        <w:numPr>
          <w:ins w:id="60" w:author="imcdonald" w:date="2010-10-19T10:31:00Z"/>
        </w:numPr>
        <w:rPr>
          <w:rFonts w:ascii="Arial" w:hAnsi="Arial" w:cs="Arial"/>
          <w:sz w:val="24"/>
          <w:szCs w:val="24"/>
          <w:lang w:val="en-IE"/>
        </w:rPr>
      </w:pPr>
      <w:r w:rsidRPr="00443151">
        <w:rPr>
          <w:rFonts w:ascii="Arial" w:hAnsi="Arial" w:cs="Arial"/>
          <w:sz w:val="24"/>
          <w:szCs w:val="24"/>
          <w:lang w:val="en-IE"/>
        </w:rPr>
        <w:t>10/94</w:t>
      </w:r>
      <w:r w:rsidRPr="00443151">
        <w:rPr>
          <w:rFonts w:ascii="Arial" w:hAnsi="Arial" w:cs="Arial"/>
          <w:sz w:val="24"/>
          <w:szCs w:val="24"/>
          <w:lang w:val="en-IE"/>
        </w:rPr>
        <w:tab/>
      </w:r>
      <w:r w:rsidRPr="00443151">
        <w:rPr>
          <w:rFonts w:ascii="Arial" w:hAnsi="Arial" w:cs="Arial"/>
          <w:sz w:val="24"/>
          <w:szCs w:val="24"/>
          <w:lang w:val="en-IE"/>
        </w:rPr>
        <w:tab/>
        <w:t>Bernard &amp; Theresa</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Development to consist of       </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t>Moran</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proposed extension to rear </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elevation of an existing     </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dwelling house and all</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associated site works at</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56 Hyde Park, </w:t>
      </w:r>
      <w:smartTag w:uri="urn:schemas-microsoft-com:office:smarttags" w:element="place">
        <w:r w:rsidRPr="00443151">
          <w:rPr>
            <w:rFonts w:ascii="Arial" w:hAnsi="Arial" w:cs="Arial"/>
            <w:sz w:val="24"/>
            <w:szCs w:val="24"/>
            <w:lang w:val="en-IE"/>
          </w:rPr>
          <w:t>Dundalk</w:t>
        </w:r>
      </w:smartTag>
      <w:r w:rsidRPr="00443151">
        <w:rPr>
          <w:rFonts w:ascii="Arial" w:hAnsi="Arial" w:cs="Arial"/>
          <w:sz w:val="24"/>
          <w:szCs w:val="24"/>
          <w:lang w:val="en-IE"/>
        </w:rPr>
        <w:t>.</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p>
    <w:p w:rsidR="00DF09EB" w:rsidRPr="00443151" w:rsidRDefault="00DF09EB" w:rsidP="00443151">
      <w:pPr>
        <w:tabs>
          <w:tab w:val="left" w:pos="851"/>
          <w:tab w:val="left" w:pos="1843"/>
          <w:tab w:val="left" w:pos="4536"/>
        </w:tabs>
        <w:rPr>
          <w:rFonts w:ascii="Arial" w:hAnsi="Arial" w:cs="Arial"/>
          <w:sz w:val="24"/>
          <w:szCs w:val="24"/>
        </w:rPr>
      </w:pPr>
      <w:r w:rsidRPr="00443151">
        <w:rPr>
          <w:rFonts w:ascii="Arial" w:hAnsi="Arial" w:cs="Arial"/>
          <w:sz w:val="24"/>
          <w:szCs w:val="24"/>
        </w:rPr>
        <w:t>There was no recommendation in this case.</w:t>
      </w:r>
      <w:r w:rsidRPr="00443151">
        <w:rPr>
          <w:rFonts w:ascii="Arial" w:hAnsi="Arial" w:cs="Arial"/>
          <w:sz w:val="24"/>
          <w:szCs w:val="24"/>
        </w:rPr>
        <w:tab/>
      </w:r>
    </w:p>
    <w:p w:rsidR="00DF09EB" w:rsidRPr="00443151" w:rsidRDefault="00DF09EB" w:rsidP="00443151">
      <w:pPr>
        <w:rPr>
          <w:rFonts w:ascii="Arial" w:hAnsi="Arial" w:cs="Arial"/>
          <w:b/>
          <w:sz w:val="24"/>
          <w:szCs w:val="24"/>
          <w:lang w:val="en-IE"/>
        </w:rPr>
      </w:pPr>
      <w:r w:rsidRPr="00443151">
        <w:rPr>
          <w:rFonts w:ascii="Arial" w:hAnsi="Arial" w:cs="Arial"/>
          <w:b/>
          <w:sz w:val="24"/>
          <w:szCs w:val="24"/>
          <w:lang w:val="en-IE"/>
        </w:rPr>
        <w:t>_______________________________________________________________</w:t>
      </w:r>
      <w:r>
        <w:rPr>
          <w:rFonts w:ascii="Arial" w:hAnsi="Arial" w:cs="Arial"/>
          <w:b/>
          <w:sz w:val="24"/>
          <w:szCs w:val="24"/>
          <w:lang w:val="en-IE"/>
        </w:rPr>
        <w:t>____</w:t>
      </w:r>
    </w:p>
    <w:p w:rsidR="00DF09EB" w:rsidRPr="00443151" w:rsidRDefault="00DF09EB" w:rsidP="00443151">
      <w:pPr>
        <w:rPr>
          <w:rFonts w:ascii="Arial" w:hAnsi="Arial" w:cs="Arial"/>
          <w:sz w:val="24"/>
          <w:szCs w:val="24"/>
          <w:lang w:val="en-IE"/>
        </w:rPr>
      </w:pP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10/95</w:t>
      </w:r>
      <w:r w:rsidRPr="00443151">
        <w:rPr>
          <w:rFonts w:ascii="Arial" w:hAnsi="Arial" w:cs="Arial"/>
          <w:sz w:val="24"/>
          <w:szCs w:val="24"/>
          <w:lang w:val="en-IE"/>
        </w:rPr>
        <w:tab/>
      </w:r>
      <w:r w:rsidRPr="00443151">
        <w:rPr>
          <w:rFonts w:ascii="Arial" w:hAnsi="Arial" w:cs="Arial"/>
          <w:sz w:val="24"/>
          <w:szCs w:val="24"/>
          <w:lang w:val="en-IE"/>
        </w:rPr>
        <w:tab/>
        <w:t>Colin Matthews</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Development to consist of a      </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replacement dwelling house, </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conversion of existing </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dwelling house to domestic </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garage, 2 metre high </w:t>
      </w:r>
      <w:del w:id="61" w:author="imcdonald" w:date="2010-10-19T10:14:00Z">
        <w:r w:rsidRPr="00443151" w:rsidDel="0075451C">
          <w:rPr>
            <w:rFonts w:ascii="Arial" w:hAnsi="Arial" w:cs="Arial"/>
            <w:sz w:val="24"/>
            <w:szCs w:val="24"/>
            <w:lang w:val="en-IE"/>
          </w:rPr>
          <w:delText>boundry</w:delText>
        </w:r>
      </w:del>
      <w:ins w:id="62" w:author="imcdonald" w:date="2010-10-19T10:14:00Z">
        <w:r w:rsidRPr="00443151">
          <w:rPr>
            <w:rFonts w:ascii="Arial" w:hAnsi="Arial" w:cs="Arial"/>
            <w:sz w:val="24"/>
            <w:szCs w:val="24"/>
            <w:lang w:val="en-IE"/>
          </w:rPr>
          <w:t>boundary</w:t>
        </w:r>
      </w:ins>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walls and all associated site </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works at, </w:t>
      </w:r>
      <w:smartTag w:uri="urn:schemas-microsoft-com:office:smarttags" w:element="place">
        <w:r w:rsidRPr="00443151">
          <w:rPr>
            <w:rFonts w:ascii="Arial" w:hAnsi="Arial" w:cs="Arial"/>
            <w:sz w:val="24"/>
            <w:szCs w:val="24"/>
            <w:lang w:val="en-IE"/>
          </w:rPr>
          <w:t>Mill Road</w:t>
        </w:r>
      </w:smartTag>
      <w:r w:rsidRPr="00443151">
        <w:rPr>
          <w:rFonts w:ascii="Arial" w:hAnsi="Arial" w:cs="Arial"/>
          <w:sz w:val="24"/>
          <w:szCs w:val="24"/>
          <w:lang w:val="en-IE"/>
        </w:rPr>
        <w:t xml:space="preserve">, </w:t>
      </w:r>
      <w:smartTag w:uri="urn:schemas-microsoft-com:office:smarttags" w:element="place">
        <w:r w:rsidRPr="00443151">
          <w:rPr>
            <w:rFonts w:ascii="Arial" w:hAnsi="Arial" w:cs="Arial"/>
            <w:sz w:val="24"/>
            <w:szCs w:val="24"/>
            <w:lang w:val="en-IE"/>
          </w:rPr>
          <w:t>Dundalk</w:t>
        </w:r>
      </w:smartTag>
      <w:r w:rsidRPr="00443151">
        <w:rPr>
          <w:rFonts w:ascii="Arial" w:hAnsi="Arial" w:cs="Arial"/>
          <w:sz w:val="24"/>
          <w:szCs w:val="24"/>
          <w:lang w:val="en-IE"/>
        </w:rPr>
        <w:t>.</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p>
    <w:p w:rsidR="00DF09EB" w:rsidRPr="00443151" w:rsidRDefault="00DF09EB" w:rsidP="00443151">
      <w:pPr>
        <w:tabs>
          <w:tab w:val="left" w:pos="851"/>
          <w:tab w:val="left" w:pos="1843"/>
          <w:tab w:val="left" w:pos="4536"/>
        </w:tabs>
        <w:rPr>
          <w:rFonts w:ascii="Arial" w:hAnsi="Arial" w:cs="Arial"/>
          <w:sz w:val="24"/>
          <w:szCs w:val="24"/>
        </w:rPr>
      </w:pPr>
      <w:r w:rsidRPr="00443151">
        <w:rPr>
          <w:rFonts w:ascii="Arial" w:hAnsi="Arial" w:cs="Arial"/>
          <w:sz w:val="24"/>
          <w:szCs w:val="24"/>
        </w:rPr>
        <w:t>There was no recommendation in this case.</w:t>
      </w:r>
      <w:r w:rsidRPr="00443151">
        <w:rPr>
          <w:rFonts w:ascii="Arial" w:hAnsi="Arial" w:cs="Arial"/>
          <w:sz w:val="24"/>
          <w:szCs w:val="24"/>
        </w:rPr>
        <w:tab/>
      </w:r>
    </w:p>
    <w:p w:rsidR="00DF09EB" w:rsidRPr="00443151" w:rsidRDefault="00DF09EB" w:rsidP="00443151">
      <w:pPr>
        <w:rPr>
          <w:rFonts w:ascii="Arial" w:hAnsi="Arial" w:cs="Arial"/>
          <w:b/>
          <w:sz w:val="24"/>
          <w:szCs w:val="24"/>
          <w:lang w:val="en-IE"/>
        </w:rPr>
      </w:pPr>
      <w:r w:rsidRPr="00443151">
        <w:rPr>
          <w:rFonts w:ascii="Arial" w:hAnsi="Arial" w:cs="Arial"/>
          <w:b/>
          <w:sz w:val="24"/>
          <w:szCs w:val="24"/>
          <w:lang w:val="en-IE"/>
        </w:rPr>
        <w:t>_______________________________________________________________</w:t>
      </w:r>
      <w:r>
        <w:rPr>
          <w:rFonts w:ascii="Arial" w:hAnsi="Arial" w:cs="Arial"/>
          <w:b/>
          <w:sz w:val="24"/>
          <w:szCs w:val="24"/>
          <w:lang w:val="en-IE"/>
        </w:rPr>
        <w:t>____</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p>
    <w:p w:rsidR="00DF09EB" w:rsidRPr="00443151" w:rsidRDefault="00DF09EB" w:rsidP="00443151">
      <w:pPr>
        <w:ind w:left="1440" w:hanging="1440"/>
        <w:rPr>
          <w:rFonts w:ascii="Arial" w:hAnsi="Arial" w:cs="Arial"/>
          <w:sz w:val="24"/>
          <w:szCs w:val="24"/>
          <w:lang w:val="en-IE"/>
        </w:rPr>
      </w:pPr>
      <w:r w:rsidRPr="00443151">
        <w:rPr>
          <w:rFonts w:ascii="Arial" w:hAnsi="Arial" w:cs="Arial"/>
          <w:sz w:val="24"/>
          <w:szCs w:val="24"/>
          <w:lang w:val="en-IE"/>
        </w:rPr>
        <w:t>10/96</w:t>
      </w:r>
      <w:r w:rsidRPr="00443151">
        <w:rPr>
          <w:rFonts w:ascii="Arial" w:hAnsi="Arial" w:cs="Arial"/>
          <w:sz w:val="24"/>
          <w:szCs w:val="24"/>
          <w:lang w:val="en-IE"/>
        </w:rPr>
        <w:tab/>
        <w:t>Lynn Cullen &amp;</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Development to consist of the         </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t>David Quinn</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demolition of existing single </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storey extension and construction </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of a new 2 storey extension to </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rear of house and all associated</w:t>
      </w:r>
    </w:p>
    <w:p w:rsidR="00DF09EB" w:rsidRPr="00443151" w:rsidDel="0075451C" w:rsidRDefault="00DF09EB" w:rsidP="00DF09EB">
      <w:pPr>
        <w:ind w:left="720"/>
        <w:rPr>
          <w:del w:id="63" w:author="imcdonald" w:date="2010-10-19T10:15:00Z"/>
          <w:rFonts w:ascii="Arial" w:hAnsi="Arial" w:cs="Arial"/>
          <w:sz w:val="24"/>
          <w:szCs w:val="24"/>
          <w:lang w:val="en-IE"/>
        </w:rPr>
        <w:pPrChange w:id="64" w:author="imcdonald" w:date="2010-10-19T10:15:00Z">
          <w:pPr/>
        </w:pPrChange>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del w:id="65" w:author="imcdonald" w:date="2010-10-19T10:15:00Z">
        <w:r w:rsidRPr="00443151" w:rsidDel="0075451C">
          <w:rPr>
            <w:rFonts w:ascii="Arial" w:hAnsi="Arial" w:cs="Arial"/>
            <w:sz w:val="24"/>
            <w:szCs w:val="24"/>
            <w:lang w:val="en-IE"/>
          </w:rPr>
          <w:tab/>
        </w:r>
        <w:r w:rsidRPr="00443151" w:rsidDel="0075451C">
          <w:rPr>
            <w:rFonts w:ascii="Arial" w:hAnsi="Arial" w:cs="Arial"/>
            <w:sz w:val="24"/>
            <w:szCs w:val="24"/>
            <w:lang w:val="en-IE"/>
          </w:rPr>
          <w:tab/>
        </w:r>
      </w:del>
      <w:r w:rsidRPr="00443151">
        <w:rPr>
          <w:rFonts w:ascii="Arial" w:hAnsi="Arial" w:cs="Arial"/>
          <w:sz w:val="24"/>
          <w:szCs w:val="24"/>
          <w:lang w:val="en-IE"/>
        </w:rPr>
        <w:tab/>
      </w:r>
      <w:ins w:id="66" w:author="imcdonald" w:date="2010-10-19T10:15:00Z">
        <w:r>
          <w:rPr>
            <w:rFonts w:ascii="Arial" w:hAnsi="Arial" w:cs="Arial"/>
            <w:sz w:val="24"/>
            <w:szCs w:val="24"/>
            <w:lang w:val="en-IE"/>
          </w:rPr>
          <w:tab/>
        </w:r>
      </w:ins>
      <w:r w:rsidRPr="00443151">
        <w:rPr>
          <w:rFonts w:ascii="Arial" w:hAnsi="Arial" w:cs="Arial"/>
          <w:sz w:val="24"/>
          <w:szCs w:val="24"/>
          <w:lang w:val="en-IE"/>
        </w:rPr>
        <w:t xml:space="preserve">site works at </w:t>
      </w:r>
    </w:p>
    <w:p w:rsidR="00DF09EB" w:rsidRDefault="00DF09EB" w:rsidP="00DF09EB">
      <w:pPr>
        <w:ind w:left="720"/>
        <w:rPr>
          <w:ins w:id="67" w:author="imcdonald" w:date="2010-10-19T10:15:00Z"/>
          <w:rFonts w:ascii="Arial" w:hAnsi="Arial" w:cs="Arial"/>
          <w:sz w:val="24"/>
          <w:szCs w:val="24"/>
          <w:lang w:val="en-IE"/>
        </w:rPr>
        <w:pPrChange w:id="68" w:author="imcdonald" w:date="2010-10-19T10:15:00Z">
          <w:pPr/>
        </w:pPrChange>
      </w:pPr>
      <w:del w:id="69" w:author="imcdonald" w:date="2010-10-19T10:15:00Z">
        <w:r w:rsidRPr="00443151" w:rsidDel="0075451C">
          <w:rPr>
            <w:rFonts w:ascii="Arial" w:hAnsi="Arial" w:cs="Arial"/>
            <w:sz w:val="24"/>
            <w:szCs w:val="24"/>
            <w:lang w:val="en-IE"/>
          </w:rPr>
          <w:tab/>
        </w:r>
        <w:r w:rsidRPr="00443151" w:rsidDel="0075451C">
          <w:rPr>
            <w:rFonts w:ascii="Arial" w:hAnsi="Arial" w:cs="Arial"/>
            <w:sz w:val="24"/>
            <w:szCs w:val="24"/>
            <w:lang w:val="en-IE"/>
          </w:rPr>
          <w:tab/>
        </w:r>
        <w:r w:rsidRPr="00443151" w:rsidDel="0075451C">
          <w:rPr>
            <w:rFonts w:ascii="Arial" w:hAnsi="Arial" w:cs="Arial"/>
            <w:sz w:val="24"/>
            <w:szCs w:val="24"/>
            <w:lang w:val="en-IE"/>
          </w:rPr>
          <w:tab/>
        </w:r>
        <w:r w:rsidRPr="00443151" w:rsidDel="0075451C">
          <w:rPr>
            <w:rFonts w:ascii="Arial" w:hAnsi="Arial" w:cs="Arial"/>
            <w:sz w:val="24"/>
            <w:szCs w:val="24"/>
            <w:lang w:val="en-IE"/>
          </w:rPr>
          <w:tab/>
        </w:r>
        <w:r w:rsidRPr="00443151" w:rsidDel="0075451C">
          <w:rPr>
            <w:rFonts w:ascii="Arial" w:hAnsi="Arial" w:cs="Arial"/>
            <w:sz w:val="24"/>
            <w:szCs w:val="24"/>
            <w:lang w:val="en-IE"/>
          </w:rPr>
          <w:tab/>
        </w:r>
        <w:r w:rsidRPr="00443151" w:rsidDel="0075451C">
          <w:rPr>
            <w:rFonts w:ascii="Arial" w:hAnsi="Arial" w:cs="Arial"/>
            <w:sz w:val="24"/>
            <w:szCs w:val="24"/>
            <w:lang w:val="en-IE"/>
          </w:rPr>
          <w:tab/>
        </w:r>
        <w:r w:rsidRPr="00443151" w:rsidDel="0075451C">
          <w:rPr>
            <w:rFonts w:ascii="Arial" w:hAnsi="Arial" w:cs="Arial"/>
            <w:sz w:val="24"/>
            <w:szCs w:val="24"/>
            <w:lang w:val="en-IE"/>
          </w:rPr>
          <w:tab/>
        </w:r>
      </w:del>
      <w:r w:rsidRPr="00443151">
        <w:rPr>
          <w:rFonts w:ascii="Arial" w:hAnsi="Arial" w:cs="Arial"/>
          <w:sz w:val="24"/>
          <w:szCs w:val="24"/>
          <w:lang w:val="en-IE"/>
        </w:rPr>
        <w:t xml:space="preserve">60 Batchelors Walk, </w:t>
      </w:r>
    </w:p>
    <w:p w:rsidR="00DF09EB" w:rsidRPr="00443151" w:rsidRDefault="00DF09EB" w:rsidP="00DF09EB">
      <w:pPr>
        <w:numPr>
          <w:ins w:id="70" w:author="imcdonald" w:date="2010-10-19T10:15:00Z"/>
        </w:numPr>
        <w:ind w:left="4320" w:firstLine="720"/>
        <w:rPr>
          <w:rFonts w:ascii="Arial" w:hAnsi="Arial" w:cs="Arial"/>
          <w:sz w:val="24"/>
          <w:szCs w:val="24"/>
          <w:lang w:val="en-IE"/>
        </w:rPr>
        <w:pPrChange w:id="71" w:author="imcdonald" w:date="2010-10-19T10:15:00Z">
          <w:pPr>
            <w:ind w:firstLine="720"/>
          </w:pPr>
        </w:pPrChange>
      </w:pPr>
      <w:r w:rsidRPr="00443151">
        <w:rPr>
          <w:rFonts w:ascii="Arial" w:hAnsi="Arial" w:cs="Arial"/>
          <w:sz w:val="24"/>
          <w:szCs w:val="24"/>
          <w:lang w:val="en-IE"/>
        </w:rPr>
        <w:t>Dundalk.</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p>
    <w:p w:rsidR="00DF09EB" w:rsidRPr="00443151" w:rsidRDefault="00DF09EB" w:rsidP="00443151">
      <w:pPr>
        <w:tabs>
          <w:tab w:val="left" w:pos="851"/>
          <w:tab w:val="left" w:pos="1843"/>
          <w:tab w:val="left" w:pos="4536"/>
        </w:tabs>
        <w:rPr>
          <w:rFonts w:ascii="Arial" w:hAnsi="Arial" w:cs="Arial"/>
          <w:sz w:val="24"/>
          <w:szCs w:val="24"/>
        </w:rPr>
      </w:pPr>
      <w:r w:rsidRPr="00443151">
        <w:rPr>
          <w:rFonts w:ascii="Arial" w:hAnsi="Arial" w:cs="Arial"/>
          <w:sz w:val="24"/>
          <w:szCs w:val="24"/>
        </w:rPr>
        <w:t>There was no recommendation in this case.</w:t>
      </w:r>
      <w:r w:rsidRPr="00443151">
        <w:rPr>
          <w:rFonts w:ascii="Arial" w:hAnsi="Arial" w:cs="Arial"/>
          <w:sz w:val="24"/>
          <w:szCs w:val="24"/>
        </w:rPr>
        <w:tab/>
      </w:r>
    </w:p>
    <w:p w:rsidR="00DF09EB" w:rsidRPr="00443151" w:rsidRDefault="00DF09EB" w:rsidP="00443151">
      <w:pPr>
        <w:rPr>
          <w:rFonts w:ascii="Arial" w:hAnsi="Arial" w:cs="Arial"/>
          <w:b/>
          <w:sz w:val="24"/>
          <w:szCs w:val="24"/>
          <w:lang w:val="en-IE"/>
        </w:rPr>
      </w:pPr>
      <w:r w:rsidRPr="00443151">
        <w:rPr>
          <w:rFonts w:ascii="Arial" w:hAnsi="Arial" w:cs="Arial"/>
          <w:b/>
          <w:sz w:val="24"/>
          <w:szCs w:val="24"/>
          <w:lang w:val="en-IE"/>
        </w:rPr>
        <w:t>_______________________________________________________________</w:t>
      </w:r>
      <w:r>
        <w:rPr>
          <w:rFonts w:ascii="Arial" w:hAnsi="Arial" w:cs="Arial"/>
          <w:b/>
          <w:sz w:val="24"/>
          <w:szCs w:val="24"/>
          <w:lang w:val="en-IE"/>
        </w:rPr>
        <w:t>____</w:t>
      </w:r>
    </w:p>
    <w:p w:rsidR="00DF09EB" w:rsidRPr="00443151" w:rsidRDefault="00DF09EB" w:rsidP="004E71AC">
      <w:pPr>
        <w:rPr>
          <w:rFonts w:ascii="Arial" w:hAnsi="Arial" w:cs="Arial"/>
          <w:sz w:val="24"/>
          <w:szCs w:val="24"/>
          <w:lang w:val="en-IE"/>
        </w:rPr>
      </w:pPr>
    </w:p>
    <w:p w:rsidR="00DF09EB" w:rsidRPr="00443151" w:rsidRDefault="00DF09EB" w:rsidP="00443151">
      <w:pPr>
        <w:ind w:left="1440" w:hanging="1440"/>
        <w:rPr>
          <w:rFonts w:ascii="Arial" w:hAnsi="Arial" w:cs="Arial"/>
          <w:sz w:val="24"/>
          <w:szCs w:val="24"/>
          <w:lang w:val="en-IE"/>
        </w:rPr>
      </w:pPr>
      <w:r w:rsidRPr="00443151">
        <w:rPr>
          <w:rFonts w:ascii="Arial" w:hAnsi="Arial" w:cs="Arial"/>
          <w:sz w:val="24"/>
          <w:szCs w:val="24"/>
          <w:lang w:val="en-IE"/>
        </w:rPr>
        <w:t>10/97</w:t>
      </w:r>
      <w:r w:rsidRPr="00443151">
        <w:rPr>
          <w:rFonts w:ascii="Arial" w:hAnsi="Arial" w:cs="Arial"/>
          <w:sz w:val="24"/>
          <w:szCs w:val="24"/>
          <w:lang w:val="en-IE"/>
        </w:rPr>
        <w:tab/>
        <w:t>Ciaran &amp; Breda</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Development to consist of         </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t>McCourt</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canopy to front of dwelling at </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53 Point Road, Dundalk.</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p>
    <w:p w:rsidR="00DF09EB" w:rsidRPr="00443151" w:rsidRDefault="00DF09EB" w:rsidP="00443151">
      <w:pPr>
        <w:tabs>
          <w:tab w:val="left" w:pos="851"/>
          <w:tab w:val="left" w:pos="1843"/>
          <w:tab w:val="left" w:pos="4536"/>
        </w:tabs>
        <w:rPr>
          <w:rFonts w:ascii="Arial" w:hAnsi="Arial" w:cs="Arial"/>
          <w:sz w:val="24"/>
          <w:szCs w:val="24"/>
        </w:rPr>
      </w:pPr>
      <w:r w:rsidRPr="00443151">
        <w:rPr>
          <w:rFonts w:ascii="Arial" w:hAnsi="Arial" w:cs="Arial"/>
          <w:sz w:val="24"/>
          <w:szCs w:val="24"/>
        </w:rPr>
        <w:t>There was no recommendation in this case.</w:t>
      </w:r>
      <w:r w:rsidRPr="00443151">
        <w:rPr>
          <w:rFonts w:ascii="Arial" w:hAnsi="Arial" w:cs="Arial"/>
          <w:sz w:val="24"/>
          <w:szCs w:val="24"/>
        </w:rPr>
        <w:tab/>
      </w:r>
    </w:p>
    <w:p w:rsidR="00DF09EB" w:rsidRPr="00443151" w:rsidRDefault="00DF09EB" w:rsidP="00443151">
      <w:pPr>
        <w:rPr>
          <w:rFonts w:ascii="Arial" w:hAnsi="Arial" w:cs="Arial"/>
          <w:b/>
          <w:sz w:val="24"/>
          <w:szCs w:val="24"/>
          <w:lang w:val="en-IE"/>
        </w:rPr>
      </w:pPr>
      <w:r w:rsidRPr="00443151">
        <w:rPr>
          <w:rFonts w:ascii="Arial" w:hAnsi="Arial" w:cs="Arial"/>
          <w:b/>
          <w:sz w:val="24"/>
          <w:szCs w:val="24"/>
          <w:lang w:val="en-IE"/>
        </w:rPr>
        <w:t>_______________________________________________________________</w:t>
      </w:r>
      <w:r>
        <w:rPr>
          <w:rFonts w:ascii="Arial" w:hAnsi="Arial" w:cs="Arial"/>
          <w:b/>
          <w:sz w:val="24"/>
          <w:szCs w:val="24"/>
          <w:lang w:val="en-IE"/>
        </w:rPr>
        <w:t>____</w:t>
      </w:r>
    </w:p>
    <w:p w:rsidR="00DF09EB" w:rsidRPr="00443151" w:rsidRDefault="00DF09EB" w:rsidP="00443151">
      <w:pPr>
        <w:rPr>
          <w:rFonts w:ascii="Arial" w:hAnsi="Arial" w:cs="Arial"/>
          <w:b/>
          <w:sz w:val="24"/>
          <w:szCs w:val="24"/>
          <w:lang w:val="en-IE"/>
        </w:rPr>
      </w:pPr>
    </w:p>
    <w:p w:rsidR="00DF09EB" w:rsidRPr="00443151" w:rsidRDefault="00DF09EB" w:rsidP="00443151">
      <w:pPr>
        <w:ind w:left="1440" w:hanging="1440"/>
        <w:rPr>
          <w:rFonts w:ascii="Arial" w:hAnsi="Arial" w:cs="Arial"/>
          <w:sz w:val="24"/>
          <w:szCs w:val="24"/>
          <w:lang w:val="en-IE"/>
        </w:rPr>
      </w:pPr>
      <w:r w:rsidRPr="00443151">
        <w:rPr>
          <w:rFonts w:ascii="Arial" w:hAnsi="Arial" w:cs="Arial"/>
          <w:sz w:val="24"/>
          <w:szCs w:val="24"/>
          <w:lang w:val="en-IE"/>
        </w:rPr>
        <w:t>10/98</w:t>
      </w:r>
      <w:r w:rsidRPr="00443151">
        <w:rPr>
          <w:rFonts w:ascii="Arial" w:hAnsi="Arial" w:cs="Arial"/>
          <w:sz w:val="24"/>
          <w:szCs w:val="24"/>
          <w:lang w:val="en-IE"/>
        </w:rPr>
        <w:tab/>
        <w:t>David Campbell</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Development to consist of         </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the partial demolition of  </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existing single storey dwelling</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house and the construction of</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a new dwelling house </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consisting of single storey</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at front and one ½ storey to the</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rear and all associated site works</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at, 30 O Hanlon Street North,</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Dundalk.</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p>
    <w:p w:rsidR="00DF09EB" w:rsidRPr="00443151" w:rsidRDefault="00DF09EB" w:rsidP="00443151">
      <w:pPr>
        <w:tabs>
          <w:tab w:val="left" w:pos="851"/>
          <w:tab w:val="left" w:pos="1843"/>
          <w:tab w:val="left" w:pos="4536"/>
        </w:tabs>
        <w:rPr>
          <w:rFonts w:ascii="Arial" w:hAnsi="Arial" w:cs="Arial"/>
          <w:sz w:val="24"/>
          <w:szCs w:val="24"/>
        </w:rPr>
      </w:pPr>
      <w:r w:rsidRPr="00443151">
        <w:rPr>
          <w:rFonts w:ascii="Arial" w:hAnsi="Arial" w:cs="Arial"/>
          <w:sz w:val="24"/>
          <w:szCs w:val="24"/>
        </w:rPr>
        <w:t>There was no recommendation in this case.</w:t>
      </w:r>
      <w:r w:rsidRPr="00443151">
        <w:rPr>
          <w:rFonts w:ascii="Arial" w:hAnsi="Arial" w:cs="Arial"/>
          <w:sz w:val="24"/>
          <w:szCs w:val="24"/>
        </w:rPr>
        <w:tab/>
      </w:r>
    </w:p>
    <w:p w:rsidR="00DF09EB" w:rsidRPr="00443151" w:rsidRDefault="00DF09EB" w:rsidP="00443151">
      <w:pPr>
        <w:rPr>
          <w:rFonts w:ascii="Arial" w:hAnsi="Arial" w:cs="Arial"/>
          <w:b/>
          <w:sz w:val="24"/>
          <w:szCs w:val="24"/>
          <w:lang w:val="en-IE"/>
        </w:rPr>
      </w:pPr>
      <w:r w:rsidRPr="00443151">
        <w:rPr>
          <w:rFonts w:ascii="Arial" w:hAnsi="Arial" w:cs="Arial"/>
          <w:b/>
          <w:sz w:val="24"/>
          <w:szCs w:val="24"/>
          <w:lang w:val="en-IE"/>
        </w:rPr>
        <w:t>_______________________________________________________________</w:t>
      </w:r>
      <w:r>
        <w:rPr>
          <w:rFonts w:ascii="Arial" w:hAnsi="Arial" w:cs="Arial"/>
          <w:b/>
          <w:sz w:val="24"/>
          <w:szCs w:val="24"/>
          <w:lang w:val="en-IE"/>
        </w:rPr>
        <w:t>____</w:t>
      </w:r>
    </w:p>
    <w:p w:rsidR="00DF09EB" w:rsidRPr="00443151" w:rsidRDefault="00DF09EB" w:rsidP="00443151">
      <w:pPr>
        <w:rPr>
          <w:rFonts w:ascii="Arial" w:hAnsi="Arial" w:cs="Arial"/>
          <w:sz w:val="24"/>
          <w:szCs w:val="24"/>
          <w:lang w:val="en-IE"/>
        </w:rPr>
      </w:pPr>
    </w:p>
    <w:p w:rsidR="00DF09EB" w:rsidRPr="00443151" w:rsidRDefault="00DF09EB" w:rsidP="00443151">
      <w:pPr>
        <w:ind w:left="1440" w:hanging="1440"/>
        <w:rPr>
          <w:rFonts w:ascii="Arial" w:hAnsi="Arial" w:cs="Arial"/>
          <w:sz w:val="24"/>
          <w:szCs w:val="24"/>
          <w:lang w:val="en-IE"/>
        </w:rPr>
      </w:pPr>
      <w:r w:rsidRPr="00443151">
        <w:rPr>
          <w:rFonts w:ascii="Arial" w:hAnsi="Arial" w:cs="Arial"/>
          <w:sz w:val="24"/>
          <w:szCs w:val="24"/>
          <w:lang w:val="en-IE"/>
        </w:rPr>
        <w:t>10/105</w:t>
      </w:r>
      <w:r w:rsidRPr="00443151">
        <w:rPr>
          <w:rFonts w:ascii="Arial" w:hAnsi="Arial" w:cs="Arial"/>
          <w:sz w:val="24"/>
          <w:szCs w:val="24"/>
          <w:lang w:val="en-IE"/>
        </w:rPr>
        <w:tab/>
        <w:t>Thomas Cassidy</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Extension of the duration of the </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permission granted under PD ref  </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05/156 alter site no.s 124-126,</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139-141 and 166-189 (30 no.</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terrace houses in a mix of 2, 3 and  </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4 bed units) to revised site no.s </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1-4 and 23-26 Clos Dealga and</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1-34 Clos Emer (34 no. 2 and 3</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bed terrace houses and 8 no. 1</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and 3 bedroom duplexs at</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Bellewsbridge Road, Dundalk.</w:t>
      </w:r>
    </w:p>
    <w:p w:rsidR="00DF09EB" w:rsidRPr="00443151" w:rsidRDefault="00DF09EB"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p>
    <w:p w:rsidR="00DF09EB" w:rsidRDefault="00DF09EB" w:rsidP="003D1B81">
      <w:pPr>
        <w:tabs>
          <w:tab w:val="left" w:pos="851"/>
          <w:tab w:val="left" w:pos="1843"/>
          <w:tab w:val="left" w:pos="4536"/>
        </w:tabs>
        <w:rPr>
          <w:rFonts w:ascii="Arial" w:hAnsi="Arial" w:cs="Arial"/>
          <w:b/>
          <w:sz w:val="24"/>
          <w:szCs w:val="24"/>
          <w:u w:val="single"/>
        </w:rPr>
      </w:pPr>
      <w:r w:rsidRPr="00443151">
        <w:rPr>
          <w:rFonts w:ascii="Arial" w:hAnsi="Arial" w:cs="Arial"/>
          <w:sz w:val="24"/>
          <w:szCs w:val="24"/>
        </w:rPr>
        <w:t>The members were informed that the extension of time requested was for 2 years.</w:t>
      </w:r>
    </w:p>
    <w:p w:rsidR="00DF09EB" w:rsidRDefault="00DF09EB" w:rsidP="002F398E">
      <w:pPr>
        <w:pBdr>
          <w:bottom w:val="single" w:sz="12" w:space="1" w:color="auto"/>
        </w:pBdr>
        <w:rPr>
          <w:rFonts w:ascii="Arial" w:hAnsi="Arial" w:cs="Arial"/>
          <w:b/>
          <w:sz w:val="24"/>
          <w:szCs w:val="24"/>
          <w:u w:val="single"/>
        </w:rPr>
      </w:pPr>
    </w:p>
    <w:p w:rsidR="00DF09EB" w:rsidRDefault="00DF09EB" w:rsidP="002F398E">
      <w:pPr>
        <w:rPr>
          <w:rFonts w:ascii="Arial" w:hAnsi="Arial" w:cs="Arial"/>
          <w:b/>
          <w:sz w:val="24"/>
          <w:szCs w:val="24"/>
        </w:rPr>
      </w:pPr>
    </w:p>
    <w:p w:rsidR="00DF09EB" w:rsidRDefault="00DF09EB" w:rsidP="002F398E">
      <w:pPr>
        <w:rPr>
          <w:rFonts w:ascii="Arial" w:hAnsi="Arial" w:cs="Arial"/>
          <w:b/>
          <w:sz w:val="24"/>
          <w:szCs w:val="24"/>
          <w:u w:val="single"/>
        </w:rPr>
      </w:pPr>
      <w:del w:id="72" w:author="imcdonald" w:date="2010-10-19T10:00:00Z">
        <w:r w:rsidDel="005C2544">
          <w:rPr>
            <w:rFonts w:ascii="Arial" w:hAnsi="Arial" w:cs="Arial"/>
            <w:b/>
            <w:sz w:val="24"/>
            <w:szCs w:val="24"/>
          </w:rPr>
          <w:delText>000</w:delText>
        </w:r>
      </w:del>
      <w:ins w:id="73" w:author="imcdonald" w:date="2010-10-19T10:00:00Z">
        <w:r>
          <w:rPr>
            <w:rFonts w:ascii="Arial" w:hAnsi="Arial" w:cs="Arial"/>
            <w:b/>
            <w:sz w:val="24"/>
            <w:szCs w:val="24"/>
          </w:rPr>
          <w:t>199</w:t>
        </w:r>
      </w:ins>
      <w:r>
        <w:rPr>
          <w:rFonts w:ascii="Arial" w:hAnsi="Arial" w:cs="Arial"/>
          <w:b/>
          <w:sz w:val="24"/>
          <w:szCs w:val="24"/>
        </w:rPr>
        <w:t>/10</w:t>
      </w:r>
      <w:r>
        <w:rPr>
          <w:rFonts w:ascii="Arial" w:hAnsi="Arial" w:cs="Arial"/>
          <w:b/>
          <w:sz w:val="24"/>
          <w:szCs w:val="24"/>
        </w:rPr>
        <w:tab/>
      </w:r>
      <w:r>
        <w:rPr>
          <w:rFonts w:ascii="Arial" w:hAnsi="Arial" w:cs="Arial"/>
          <w:b/>
          <w:sz w:val="24"/>
          <w:szCs w:val="24"/>
          <w:u w:val="single"/>
        </w:rPr>
        <w:t>VOTE OF SYMPATHY</w:t>
      </w:r>
    </w:p>
    <w:p w:rsidR="00DF09EB" w:rsidRDefault="00DF09EB" w:rsidP="002F398E">
      <w:pPr>
        <w:rPr>
          <w:rFonts w:ascii="Arial" w:hAnsi="Arial" w:cs="Arial"/>
          <w:b/>
          <w:sz w:val="24"/>
          <w:szCs w:val="24"/>
          <w:u w:val="single"/>
        </w:rPr>
      </w:pPr>
    </w:p>
    <w:p w:rsidR="00DF09EB" w:rsidRDefault="00DF09EB" w:rsidP="00747FE3">
      <w:pPr>
        <w:ind w:left="1440"/>
        <w:rPr>
          <w:rFonts w:ascii="Arial" w:hAnsi="Arial" w:cs="Arial"/>
          <w:b/>
          <w:sz w:val="24"/>
          <w:szCs w:val="24"/>
        </w:rPr>
      </w:pPr>
      <w:r>
        <w:rPr>
          <w:rFonts w:ascii="Arial" w:hAnsi="Arial" w:cs="Arial"/>
          <w:sz w:val="24"/>
          <w:szCs w:val="24"/>
        </w:rPr>
        <w:t>On the proposition of Cathaoirleach, Councillor C Keelan, seconded by Councillor E O’Boyle, the Members agreed to send a sincere vote of sympathy to the family of the late Emmet Rafferty, father of Ciaran Rafferty; the late Mary McKernan, mother of Sinead Maguire, the late Michael Clarke, former Clerk of Works DTC and father of Martin &amp; Pat Clarke and grandfather of Lorraine Quigley, the late Fiona Todd, daughter in law of Councillor H Todd, the late Anne McGeown, mother in law of Cormac Greene and the late Noel Lennon, former Member of DTC &amp; LCC.</w:t>
      </w:r>
    </w:p>
    <w:p w:rsidR="00DF09EB" w:rsidRDefault="00DF09EB" w:rsidP="00FC3152">
      <w:pPr>
        <w:ind w:left="1440"/>
        <w:rPr>
          <w:rFonts w:ascii="Arial" w:hAnsi="Arial" w:cs="Arial"/>
          <w:sz w:val="24"/>
          <w:szCs w:val="24"/>
        </w:rPr>
      </w:pPr>
    </w:p>
    <w:p w:rsidR="00DF09EB" w:rsidRPr="00E23E54" w:rsidRDefault="00DF09EB" w:rsidP="00FC3152">
      <w:pPr>
        <w:ind w:left="1440"/>
        <w:rPr>
          <w:rFonts w:ascii="Arial" w:hAnsi="Arial" w:cs="Arial"/>
          <w:sz w:val="24"/>
          <w:szCs w:val="24"/>
        </w:rPr>
      </w:pPr>
      <w:r>
        <w:rPr>
          <w:rFonts w:ascii="Arial" w:hAnsi="Arial" w:cs="Arial"/>
          <w:sz w:val="24"/>
          <w:szCs w:val="24"/>
        </w:rPr>
        <w:t xml:space="preserve">Cathaoirleach, Councillor C Keelan recalled that Noel Lennon had served with his own </w:t>
      </w:r>
      <w:ins w:id="74" w:author="Frank Pentony" w:date="2010-10-17T23:37:00Z">
        <w:r>
          <w:rPr>
            <w:rFonts w:ascii="Arial" w:hAnsi="Arial" w:cs="Arial"/>
            <w:sz w:val="24"/>
            <w:szCs w:val="24"/>
          </w:rPr>
          <w:t>f</w:t>
        </w:r>
      </w:ins>
      <w:del w:id="75" w:author="Frank Pentony" w:date="2010-10-17T23:37:00Z">
        <w:r w:rsidDel="000F2BC9">
          <w:rPr>
            <w:rFonts w:ascii="Arial" w:hAnsi="Arial" w:cs="Arial"/>
            <w:sz w:val="24"/>
            <w:szCs w:val="24"/>
          </w:rPr>
          <w:delText>F</w:delText>
        </w:r>
      </w:del>
      <w:r>
        <w:rPr>
          <w:rFonts w:ascii="Arial" w:hAnsi="Arial" w:cs="Arial"/>
          <w:sz w:val="24"/>
          <w:szCs w:val="24"/>
        </w:rPr>
        <w:t xml:space="preserve">ather on the Council and many in the Council Chamber knew him well.  He will be sorely missed.   Councillor K Meenan said Noel was someone you could always approach for advice.  He was a gentleman.  Councillor J D’Arcy said he had also served with Noel on LCC.  He was a man of outstanding integrity, an inspirational teacher and will be sadly missed by his former colleagues, pupils and people of Dundalk.  Councillor M Butler said he never had a bad word to say about anyone.  She was sorry that he didn’t have more time to enjoy his retirement.  Councillor J Ryan agreed that Noel was a gentleman and was saddened by the nature and swiftness of his passing.  </w:t>
      </w:r>
      <w:r w:rsidRPr="00883EC5">
        <w:rPr>
          <w:rFonts w:ascii="Arial" w:hAnsi="Arial" w:cs="Arial"/>
          <w:sz w:val="24"/>
          <w:szCs w:val="24"/>
          <w:lang w:val="en-US"/>
        </w:rPr>
        <w:t>Frank Pentony</w:t>
      </w:r>
      <w:r>
        <w:rPr>
          <w:rFonts w:ascii="Arial" w:hAnsi="Arial" w:cs="Arial"/>
          <w:sz w:val="24"/>
          <w:szCs w:val="24"/>
          <w:lang w:val="en-US"/>
        </w:rPr>
        <w:t>, Town Clerk</w:t>
      </w:r>
      <w:r w:rsidRPr="00883EC5">
        <w:rPr>
          <w:rFonts w:ascii="Arial" w:hAnsi="Arial" w:cs="Arial"/>
          <w:sz w:val="24"/>
          <w:szCs w:val="24"/>
          <w:lang w:val="en-US"/>
        </w:rPr>
        <w:t xml:space="preserve"> </w:t>
      </w:r>
      <w:r>
        <w:rPr>
          <w:rFonts w:ascii="Arial" w:hAnsi="Arial" w:cs="Arial"/>
          <w:sz w:val="24"/>
          <w:szCs w:val="24"/>
        </w:rPr>
        <w:t>said he had worked with Noel as a Councillor and Chair and recalled his great commitment and passion for his role as an elected representative.</w:t>
      </w:r>
    </w:p>
    <w:p w:rsidR="00DF09EB" w:rsidRPr="002F398E" w:rsidRDefault="00DF09EB" w:rsidP="000F2C39">
      <w:pPr>
        <w:rPr>
          <w:rFonts w:ascii="Arial" w:hAnsi="Arial" w:cs="Arial"/>
          <w:b/>
          <w:sz w:val="24"/>
          <w:szCs w:val="24"/>
        </w:rPr>
      </w:pPr>
      <w:r>
        <w:rPr>
          <w:rFonts w:ascii="Arial" w:hAnsi="Arial" w:cs="Arial"/>
          <w:b/>
          <w:sz w:val="24"/>
          <w:szCs w:val="24"/>
        </w:rPr>
        <w:t>___________________________________________________________________</w:t>
      </w:r>
    </w:p>
    <w:p w:rsidR="00DF09EB" w:rsidRDefault="00DF09EB">
      <w:pPr>
        <w:rPr>
          <w:rFonts w:ascii="Arial" w:hAnsi="Arial" w:cs="Arial"/>
          <w:sz w:val="24"/>
          <w:szCs w:val="24"/>
        </w:rPr>
      </w:pPr>
    </w:p>
    <w:p w:rsidR="00DF09EB" w:rsidRDefault="00DF09EB">
      <w:pPr>
        <w:rPr>
          <w:rFonts w:ascii="Arial" w:hAnsi="Arial" w:cs="Arial"/>
          <w:b/>
          <w:sz w:val="24"/>
          <w:szCs w:val="24"/>
          <w:u w:val="single"/>
        </w:rPr>
      </w:pPr>
      <w:del w:id="76" w:author="imcdonald" w:date="2010-10-19T10:00:00Z">
        <w:r w:rsidDel="005C2544">
          <w:rPr>
            <w:rFonts w:ascii="Arial" w:hAnsi="Arial" w:cs="Arial"/>
            <w:b/>
            <w:sz w:val="24"/>
            <w:szCs w:val="24"/>
          </w:rPr>
          <w:delText>000</w:delText>
        </w:r>
      </w:del>
      <w:ins w:id="77" w:author="imcdonald" w:date="2010-10-19T10:00:00Z">
        <w:r>
          <w:rPr>
            <w:rFonts w:ascii="Arial" w:hAnsi="Arial" w:cs="Arial"/>
            <w:b/>
            <w:sz w:val="24"/>
            <w:szCs w:val="24"/>
          </w:rPr>
          <w:t>200</w:t>
        </w:r>
      </w:ins>
      <w:r>
        <w:rPr>
          <w:rFonts w:ascii="Arial" w:hAnsi="Arial" w:cs="Arial"/>
          <w:b/>
          <w:sz w:val="24"/>
          <w:szCs w:val="24"/>
        </w:rPr>
        <w:t>/10</w:t>
      </w:r>
      <w:r>
        <w:rPr>
          <w:rFonts w:ascii="Arial" w:hAnsi="Arial" w:cs="Arial"/>
          <w:b/>
          <w:sz w:val="24"/>
          <w:szCs w:val="24"/>
        </w:rPr>
        <w:tab/>
      </w:r>
      <w:r w:rsidRPr="001541FB">
        <w:rPr>
          <w:rFonts w:ascii="Arial" w:hAnsi="Arial" w:cs="Arial"/>
          <w:b/>
          <w:sz w:val="24"/>
          <w:szCs w:val="24"/>
          <w:u w:val="single"/>
        </w:rPr>
        <w:t>CIVIC RECEPTION</w:t>
      </w:r>
    </w:p>
    <w:p w:rsidR="00DF09EB" w:rsidRDefault="00DF09EB">
      <w:pPr>
        <w:rPr>
          <w:rFonts w:ascii="Arial" w:hAnsi="Arial" w:cs="Arial"/>
          <w:b/>
          <w:sz w:val="24"/>
          <w:szCs w:val="24"/>
          <w:u w:val="single"/>
        </w:rPr>
      </w:pPr>
    </w:p>
    <w:p w:rsidR="00DF09EB" w:rsidRDefault="00DF09EB" w:rsidP="00730008">
      <w:pPr>
        <w:ind w:left="1440"/>
        <w:rPr>
          <w:rFonts w:ascii="Arial" w:hAnsi="Arial" w:cs="Arial"/>
          <w:sz w:val="24"/>
          <w:szCs w:val="24"/>
        </w:rPr>
      </w:pPr>
      <w:r>
        <w:rPr>
          <w:rFonts w:ascii="Arial" w:hAnsi="Arial" w:cs="Arial"/>
          <w:sz w:val="24"/>
          <w:szCs w:val="24"/>
        </w:rPr>
        <w:t xml:space="preserve">On the proposition of Cathaoirleach, Councillor C Keelan, seconded by Councillor M Butler, it was agreed to write to the Louth County Board to invite the Louth </w:t>
      </w:r>
      <w:del w:id="78" w:author="imcdonald" w:date="2010-10-19T10:16:00Z">
        <w:r w:rsidDel="0075451C">
          <w:rPr>
            <w:rFonts w:ascii="Arial" w:hAnsi="Arial" w:cs="Arial"/>
            <w:sz w:val="24"/>
            <w:szCs w:val="24"/>
          </w:rPr>
          <w:delText>Mens</w:delText>
        </w:r>
      </w:del>
      <w:ins w:id="79" w:author="imcdonald" w:date="2010-10-19T10:16:00Z">
        <w:r>
          <w:rPr>
            <w:rFonts w:ascii="Arial" w:hAnsi="Arial" w:cs="Arial"/>
            <w:sz w:val="24"/>
            <w:szCs w:val="24"/>
          </w:rPr>
          <w:t>Men’s</w:t>
        </w:r>
      </w:ins>
      <w:r>
        <w:rPr>
          <w:rFonts w:ascii="Arial" w:hAnsi="Arial" w:cs="Arial"/>
          <w:sz w:val="24"/>
          <w:szCs w:val="24"/>
        </w:rPr>
        <w:t xml:space="preserve"> Senior Football Team and the Louth Ladies Junior Football Team to a civic reception to mark their success in the All Ireland Championships 2010.</w:t>
      </w:r>
    </w:p>
    <w:p w:rsidR="00DF09EB" w:rsidRDefault="00DF09EB" w:rsidP="00730008">
      <w:pPr>
        <w:ind w:left="1440"/>
        <w:rPr>
          <w:rFonts w:ascii="Arial" w:hAnsi="Arial" w:cs="Arial"/>
          <w:sz w:val="24"/>
          <w:szCs w:val="24"/>
        </w:rPr>
      </w:pPr>
    </w:p>
    <w:p w:rsidR="00DF09EB" w:rsidRDefault="00DF09EB" w:rsidP="00730008">
      <w:pPr>
        <w:ind w:left="1440"/>
        <w:rPr>
          <w:rFonts w:ascii="Arial" w:hAnsi="Arial" w:cs="Arial"/>
          <w:sz w:val="24"/>
          <w:szCs w:val="24"/>
        </w:rPr>
      </w:pPr>
      <w:r>
        <w:rPr>
          <w:rFonts w:ascii="Arial" w:hAnsi="Arial" w:cs="Arial"/>
          <w:sz w:val="24"/>
          <w:szCs w:val="24"/>
        </w:rPr>
        <w:t>Councillor J Ryan referred to the controversy last week regarding the Civic Welcome given to the Down Footballers on their return home following their defeat in the All Ireland Final.  He said Dundalk has traditionally welcomed Down Teams on their way home because of our close association with the County.  He felt it was not appropriate to have a reception for the Louth team after the Leinster Final.  Cathaoirleach, Councillor C Keelan supported Councillor Ryan’s comments.  Councillor J D’Arcy and Councillor M Butler were very proud of the way the Louth Ladies played on Sunday and welcomed the fact the Louth teams would be honoured with a civic reception.</w:t>
      </w:r>
    </w:p>
    <w:p w:rsidR="00DF09EB" w:rsidRPr="00730008" w:rsidRDefault="00DF09EB" w:rsidP="00730008">
      <w:pPr>
        <w:rPr>
          <w:rFonts w:ascii="Arial" w:hAnsi="Arial" w:cs="Arial"/>
          <w:b/>
          <w:sz w:val="24"/>
          <w:szCs w:val="24"/>
        </w:rPr>
      </w:pPr>
      <w:r>
        <w:rPr>
          <w:rFonts w:ascii="Arial" w:hAnsi="Arial" w:cs="Arial"/>
          <w:b/>
          <w:sz w:val="24"/>
          <w:szCs w:val="24"/>
        </w:rPr>
        <w:t>___________________________________________________________________</w:t>
      </w:r>
    </w:p>
    <w:p w:rsidR="00DF09EB" w:rsidRDefault="00DF09EB">
      <w:pPr>
        <w:rPr>
          <w:rFonts w:ascii="Arial" w:hAnsi="Arial" w:cs="Arial"/>
          <w:b/>
          <w:sz w:val="24"/>
          <w:szCs w:val="24"/>
        </w:rPr>
      </w:pPr>
    </w:p>
    <w:p w:rsidR="00DF09EB" w:rsidRDefault="00DF09EB">
      <w:pPr>
        <w:rPr>
          <w:rFonts w:ascii="Arial" w:hAnsi="Arial" w:cs="Arial"/>
          <w:b/>
          <w:sz w:val="24"/>
          <w:szCs w:val="24"/>
          <w:u w:val="single"/>
        </w:rPr>
      </w:pPr>
      <w:del w:id="80" w:author="imcdonald" w:date="2010-10-19T10:00:00Z">
        <w:r w:rsidDel="005C2544">
          <w:rPr>
            <w:rFonts w:ascii="Arial" w:hAnsi="Arial" w:cs="Arial"/>
            <w:b/>
            <w:sz w:val="24"/>
            <w:szCs w:val="24"/>
          </w:rPr>
          <w:delText>000</w:delText>
        </w:r>
      </w:del>
      <w:ins w:id="81" w:author="imcdonald" w:date="2010-10-19T10:00:00Z">
        <w:r>
          <w:rPr>
            <w:rFonts w:ascii="Arial" w:hAnsi="Arial" w:cs="Arial"/>
            <w:b/>
            <w:sz w:val="24"/>
            <w:szCs w:val="24"/>
          </w:rPr>
          <w:t>201</w:t>
        </w:r>
      </w:ins>
      <w:r>
        <w:rPr>
          <w:rFonts w:ascii="Arial" w:hAnsi="Arial" w:cs="Arial"/>
          <w:b/>
          <w:sz w:val="24"/>
          <w:szCs w:val="24"/>
        </w:rPr>
        <w:t>/10</w:t>
      </w:r>
      <w:r>
        <w:rPr>
          <w:rFonts w:ascii="Arial" w:hAnsi="Arial" w:cs="Arial"/>
          <w:b/>
          <w:sz w:val="24"/>
          <w:szCs w:val="24"/>
        </w:rPr>
        <w:tab/>
      </w:r>
      <w:r>
        <w:rPr>
          <w:rFonts w:ascii="Arial" w:hAnsi="Arial" w:cs="Arial"/>
          <w:b/>
          <w:sz w:val="24"/>
          <w:szCs w:val="24"/>
          <w:u w:val="single"/>
        </w:rPr>
        <w:t>ADOPTION</w:t>
      </w:r>
      <w:r w:rsidRPr="001541FB">
        <w:rPr>
          <w:rFonts w:ascii="Arial" w:hAnsi="Arial" w:cs="Arial"/>
          <w:b/>
          <w:sz w:val="24"/>
          <w:szCs w:val="24"/>
          <w:u w:val="single"/>
        </w:rPr>
        <w:t xml:space="preserve">  OF THE MINUTES</w:t>
      </w:r>
    </w:p>
    <w:p w:rsidR="00DF09EB" w:rsidRDefault="00DF09EB">
      <w:pPr>
        <w:rPr>
          <w:rFonts w:ascii="Arial" w:hAnsi="Arial" w:cs="Arial"/>
          <w:sz w:val="24"/>
          <w:szCs w:val="24"/>
        </w:rPr>
      </w:pPr>
      <w:r>
        <w:rPr>
          <w:rFonts w:ascii="Arial" w:hAnsi="Arial" w:cs="Arial"/>
          <w:sz w:val="24"/>
          <w:szCs w:val="24"/>
        </w:rPr>
        <w:tab/>
      </w:r>
      <w:r>
        <w:rPr>
          <w:rFonts w:ascii="Arial" w:hAnsi="Arial" w:cs="Arial"/>
          <w:sz w:val="24"/>
          <w:szCs w:val="24"/>
        </w:rPr>
        <w:tab/>
      </w:r>
    </w:p>
    <w:p w:rsidR="00DF09EB" w:rsidRDefault="00DF09EB" w:rsidP="001541FB">
      <w:pPr>
        <w:ind w:left="1440"/>
        <w:rPr>
          <w:rFonts w:ascii="Arial" w:hAnsi="Arial" w:cs="Arial"/>
          <w:sz w:val="24"/>
          <w:szCs w:val="24"/>
        </w:rPr>
      </w:pPr>
      <w:r>
        <w:rPr>
          <w:rFonts w:ascii="Arial" w:hAnsi="Arial" w:cs="Arial"/>
          <w:sz w:val="24"/>
          <w:szCs w:val="24"/>
        </w:rPr>
        <w:t>On the proposition of Cathaoirleach, Councillor C Keelan, seconded by Councillor M Butler, the minutes of the Monthly Meeting held on the 27</w:t>
      </w:r>
      <w:r w:rsidRPr="001541FB">
        <w:rPr>
          <w:rFonts w:ascii="Arial" w:hAnsi="Arial" w:cs="Arial"/>
          <w:sz w:val="24"/>
          <w:szCs w:val="24"/>
          <w:vertAlign w:val="superscript"/>
        </w:rPr>
        <w:t>th</w:t>
      </w:r>
      <w:r>
        <w:rPr>
          <w:rFonts w:ascii="Arial" w:hAnsi="Arial" w:cs="Arial"/>
          <w:sz w:val="24"/>
          <w:szCs w:val="24"/>
        </w:rPr>
        <w:t xml:space="preserve"> July 2010 were adopted.</w:t>
      </w:r>
    </w:p>
    <w:p w:rsidR="00DF09EB" w:rsidRDefault="00DF09EB" w:rsidP="001541FB">
      <w:pPr>
        <w:rPr>
          <w:rFonts w:ascii="Arial" w:hAnsi="Arial" w:cs="Arial"/>
          <w:b/>
          <w:sz w:val="24"/>
          <w:szCs w:val="24"/>
        </w:rPr>
      </w:pPr>
      <w:r>
        <w:rPr>
          <w:rFonts w:ascii="Arial" w:hAnsi="Arial" w:cs="Arial"/>
          <w:b/>
          <w:sz w:val="24"/>
          <w:szCs w:val="24"/>
        </w:rPr>
        <w:t>___________________________________________________________________</w:t>
      </w:r>
    </w:p>
    <w:p w:rsidR="00DF09EB" w:rsidRDefault="00DF09EB" w:rsidP="001541FB">
      <w:pPr>
        <w:rPr>
          <w:rFonts w:ascii="Arial" w:hAnsi="Arial" w:cs="Arial"/>
          <w:b/>
          <w:sz w:val="24"/>
          <w:szCs w:val="24"/>
        </w:rPr>
      </w:pPr>
    </w:p>
    <w:p w:rsidR="00DF09EB" w:rsidRDefault="00DF09EB" w:rsidP="001541FB">
      <w:pPr>
        <w:rPr>
          <w:rFonts w:ascii="Arial" w:hAnsi="Arial" w:cs="Arial"/>
          <w:b/>
          <w:sz w:val="24"/>
          <w:szCs w:val="24"/>
          <w:u w:val="single"/>
        </w:rPr>
      </w:pPr>
      <w:del w:id="82" w:author="imcdonald" w:date="2010-10-19T10:00:00Z">
        <w:r w:rsidDel="005C2544">
          <w:rPr>
            <w:rFonts w:ascii="Arial" w:hAnsi="Arial" w:cs="Arial"/>
            <w:b/>
            <w:sz w:val="24"/>
            <w:szCs w:val="24"/>
          </w:rPr>
          <w:delText>000</w:delText>
        </w:r>
      </w:del>
      <w:ins w:id="83" w:author="imcdonald" w:date="2010-10-19T10:00:00Z">
        <w:r>
          <w:rPr>
            <w:rFonts w:ascii="Arial" w:hAnsi="Arial" w:cs="Arial"/>
            <w:b/>
            <w:sz w:val="24"/>
            <w:szCs w:val="24"/>
          </w:rPr>
          <w:t>202</w:t>
        </w:r>
      </w:ins>
      <w:r>
        <w:rPr>
          <w:rFonts w:ascii="Arial" w:hAnsi="Arial" w:cs="Arial"/>
          <w:b/>
          <w:sz w:val="24"/>
          <w:szCs w:val="24"/>
        </w:rPr>
        <w:t>/10</w:t>
      </w:r>
      <w:r>
        <w:rPr>
          <w:rFonts w:ascii="Arial" w:hAnsi="Arial" w:cs="Arial"/>
          <w:b/>
          <w:sz w:val="24"/>
          <w:szCs w:val="24"/>
        </w:rPr>
        <w:tab/>
      </w:r>
      <w:r w:rsidRPr="00730008">
        <w:rPr>
          <w:rFonts w:ascii="Arial" w:hAnsi="Arial" w:cs="Arial"/>
          <w:b/>
          <w:sz w:val="24"/>
          <w:szCs w:val="24"/>
          <w:u w:val="single"/>
        </w:rPr>
        <w:t>MATTERS ARISING</w:t>
      </w:r>
    </w:p>
    <w:p w:rsidR="00DF09EB" w:rsidRDefault="00DF09EB" w:rsidP="001541FB">
      <w:pPr>
        <w:rPr>
          <w:rFonts w:ascii="Arial" w:hAnsi="Arial" w:cs="Arial"/>
          <w:b/>
          <w:sz w:val="24"/>
          <w:szCs w:val="24"/>
          <w:u w:val="single"/>
        </w:rPr>
      </w:pPr>
    </w:p>
    <w:p w:rsidR="00DF09EB" w:rsidRDefault="00DF09EB" w:rsidP="00D378E5">
      <w:pPr>
        <w:ind w:left="1440"/>
        <w:rPr>
          <w:rFonts w:ascii="Arial" w:hAnsi="Arial" w:cs="Arial"/>
          <w:sz w:val="24"/>
          <w:szCs w:val="24"/>
        </w:rPr>
      </w:pPr>
      <w:r w:rsidRPr="00D378E5">
        <w:rPr>
          <w:rFonts w:ascii="Arial" w:hAnsi="Arial" w:cs="Arial"/>
          <w:sz w:val="24"/>
          <w:szCs w:val="24"/>
        </w:rPr>
        <w:t>Councillor E O’Boyle referred to Minute No. 189/10</w:t>
      </w:r>
      <w:r>
        <w:rPr>
          <w:rFonts w:ascii="Arial" w:hAnsi="Arial" w:cs="Arial"/>
          <w:sz w:val="24"/>
          <w:szCs w:val="24"/>
        </w:rPr>
        <w:t xml:space="preserve"> (Motion C – Councillor O Morgan)</w:t>
      </w:r>
      <w:r w:rsidRPr="00D378E5">
        <w:rPr>
          <w:rFonts w:ascii="Arial" w:hAnsi="Arial" w:cs="Arial"/>
          <w:sz w:val="24"/>
          <w:szCs w:val="24"/>
        </w:rPr>
        <w:t xml:space="preserve"> </w:t>
      </w:r>
      <w:r>
        <w:rPr>
          <w:rFonts w:ascii="Arial" w:hAnsi="Arial" w:cs="Arial"/>
          <w:sz w:val="24"/>
          <w:szCs w:val="24"/>
        </w:rPr>
        <w:t>–</w:t>
      </w:r>
      <w:r w:rsidRPr="00D378E5">
        <w:rPr>
          <w:rFonts w:ascii="Arial" w:hAnsi="Arial" w:cs="Arial"/>
          <w:sz w:val="24"/>
          <w:szCs w:val="24"/>
        </w:rPr>
        <w:t xml:space="preserve"> </w:t>
      </w:r>
    </w:p>
    <w:p w:rsidR="00DF09EB" w:rsidRDefault="00DF09EB" w:rsidP="001541FB">
      <w:pPr>
        <w:rPr>
          <w:rFonts w:ascii="Arial" w:hAnsi="Arial" w:cs="Arial"/>
          <w:sz w:val="24"/>
          <w:szCs w:val="24"/>
        </w:rPr>
      </w:pPr>
      <w:r>
        <w:rPr>
          <w:rFonts w:ascii="Arial" w:hAnsi="Arial" w:cs="Arial"/>
          <w:sz w:val="24"/>
          <w:szCs w:val="24"/>
        </w:rPr>
        <w:tab/>
      </w:r>
      <w:r>
        <w:rPr>
          <w:rFonts w:ascii="Arial" w:hAnsi="Arial" w:cs="Arial"/>
          <w:sz w:val="24"/>
          <w:szCs w:val="24"/>
        </w:rPr>
        <w:tab/>
      </w:r>
    </w:p>
    <w:p w:rsidR="00DF09EB" w:rsidRDefault="00DF09EB" w:rsidP="00B73339">
      <w:pPr>
        <w:ind w:left="1440"/>
        <w:rPr>
          <w:rFonts w:ascii="Arial" w:hAnsi="Arial" w:cs="Arial"/>
          <w:sz w:val="24"/>
          <w:szCs w:val="24"/>
        </w:rPr>
      </w:pPr>
      <w:r>
        <w:rPr>
          <w:rFonts w:ascii="Arial" w:hAnsi="Arial" w:cs="Arial"/>
          <w:sz w:val="24"/>
          <w:szCs w:val="24"/>
        </w:rPr>
        <w:t xml:space="preserve">He did not agree that the Minute had been reported correctly. He said Councillor S Bellew’s comment was inappropriate and incorrect and asked for it to be removed.  It was a slight on Councillor O Morgan and his presentation of the Motion.  Cathaoirleach, Councillor C Keelan pointed out that Councillor </w:t>
      </w:r>
      <w:ins w:id="84" w:author="imcdonald" w:date="2010-10-19T11:48:00Z">
        <w:r>
          <w:rPr>
            <w:rFonts w:ascii="Arial" w:hAnsi="Arial" w:cs="Arial"/>
            <w:sz w:val="24"/>
            <w:szCs w:val="24"/>
          </w:rPr>
          <w:t xml:space="preserve">S </w:t>
        </w:r>
      </w:ins>
      <w:r>
        <w:rPr>
          <w:rFonts w:ascii="Arial" w:hAnsi="Arial" w:cs="Arial"/>
          <w:sz w:val="24"/>
          <w:szCs w:val="24"/>
        </w:rPr>
        <w:t>Bellew did say what had been recorded in the minute.   He wondered why Councillor</w:t>
      </w:r>
      <w:ins w:id="85" w:author="imcdonald" w:date="2010-10-19T11:48:00Z">
        <w:r>
          <w:rPr>
            <w:rFonts w:ascii="Arial" w:hAnsi="Arial" w:cs="Arial"/>
            <w:sz w:val="24"/>
            <w:szCs w:val="24"/>
          </w:rPr>
          <w:t xml:space="preserve"> E</w:t>
        </w:r>
      </w:ins>
      <w:r>
        <w:rPr>
          <w:rFonts w:ascii="Arial" w:hAnsi="Arial" w:cs="Arial"/>
          <w:sz w:val="24"/>
          <w:szCs w:val="24"/>
        </w:rPr>
        <w:t xml:space="preserve"> O’Boyle had not engaged with Councillor </w:t>
      </w:r>
      <w:ins w:id="86" w:author="imcdonald" w:date="2010-10-19T11:48:00Z">
        <w:r>
          <w:rPr>
            <w:rFonts w:ascii="Arial" w:hAnsi="Arial" w:cs="Arial"/>
            <w:sz w:val="24"/>
            <w:szCs w:val="24"/>
          </w:rPr>
          <w:t xml:space="preserve">S </w:t>
        </w:r>
      </w:ins>
      <w:r>
        <w:rPr>
          <w:rFonts w:ascii="Arial" w:hAnsi="Arial" w:cs="Arial"/>
          <w:sz w:val="24"/>
          <w:szCs w:val="24"/>
        </w:rPr>
        <w:t xml:space="preserve">Bellew on the night in question.  On the proposition of Councillor K Meenan and seconded by Councillor J Ryan, it was agreed that Minute No. 189/10 would stand as recorded and that Councillor E O’Boyle’s objection to Councillor Bellew’s comment would be recorded in the minutes of tonight’s meeting.   </w:t>
      </w:r>
    </w:p>
    <w:p w:rsidR="00DF09EB" w:rsidRDefault="00DF09EB" w:rsidP="00B73339">
      <w:pPr>
        <w:ind w:left="1440"/>
        <w:rPr>
          <w:rFonts w:ascii="Arial" w:hAnsi="Arial" w:cs="Arial"/>
          <w:sz w:val="24"/>
          <w:szCs w:val="24"/>
        </w:rPr>
      </w:pPr>
    </w:p>
    <w:p w:rsidR="00DF09EB" w:rsidRDefault="00DF09EB" w:rsidP="00B77AF5">
      <w:pPr>
        <w:ind w:left="1440"/>
        <w:rPr>
          <w:rFonts w:ascii="Arial" w:hAnsi="Arial" w:cs="Arial"/>
          <w:sz w:val="24"/>
          <w:szCs w:val="24"/>
        </w:rPr>
      </w:pPr>
      <w:r>
        <w:rPr>
          <w:rFonts w:ascii="Arial" w:hAnsi="Arial" w:cs="Arial"/>
          <w:sz w:val="24"/>
          <w:szCs w:val="24"/>
        </w:rPr>
        <w:t xml:space="preserve">Cathaoirleach, </w:t>
      </w:r>
      <w:r w:rsidRPr="00D378E5">
        <w:rPr>
          <w:rFonts w:ascii="Arial" w:hAnsi="Arial" w:cs="Arial"/>
          <w:sz w:val="24"/>
          <w:szCs w:val="24"/>
        </w:rPr>
        <w:t xml:space="preserve">Councillor </w:t>
      </w:r>
      <w:r>
        <w:rPr>
          <w:rFonts w:ascii="Arial" w:hAnsi="Arial" w:cs="Arial"/>
          <w:sz w:val="24"/>
          <w:szCs w:val="24"/>
        </w:rPr>
        <w:t>C Keelan</w:t>
      </w:r>
      <w:r w:rsidRPr="00D378E5">
        <w:rPr>
          <w:rFonts w:ascii="Arial" w:hAnsi="Arial" w:cs="Arial"/>
          <w:sz w:val="24"/>
          <w:szCs w:val="24"/>
        </w:rPr>
        <w:t xml:space="preserve"> referred to Minute No. </w:t>
      </w:r>
      <w:r>
        <w:rPr>
          <w:rFonts w:ascii="Arial" w:hAnsi="Arial" w:cs="Arial"/>
          <w:sz w:val="24"/>
          <w:szCs w:val="24"/>
        </w:rPr>
        <w:t>174</w:t>
      </w:r>
      <w:r w:rsidRPr="00D378E5">
        <w:rPr>
          <w:rFonts w:ascii="Arial" w:hAnsi="Arial" w:cs="Arial"/>
          <w:sz w:val="24"/>
          <w:szCs w:val="24"/>
        </w:rPr>
        <w:t>/10</w:t>
      </w:r>
      <w:r>
        <w:rPr>
          <w:rFonts w:ascii="Arial" w:hAnsi="Arial" w:cs="Arial"/>
          <w:sz w:val="24"/>
          <w:szCs w:val="24"/>
        </w:rPr>
        <w:t xml:space="preserve"> –</w:t>
      </w:r>
      <w:r w:rsidRPr="00D378E5">
        <w:rPr>
          <w:rFonts w:ascii="Arial" w:hAnsi="Arial" w:cs="Arial"/>
          <w:sz w:val="24"/>
          <w:szCs w:val="24"/>
        </w:rPr>
        <w:t xml:space="preserve"> </w:t>
      </w:r>
    </w:p>
    <w:p w:rsidR="00DF09EB" w:rsidRDefault="00DF09EB" w:rsidP="00B77AF5">
      <w:pPr>
        <w:ind w:left="1440"/>
        <w:rPr>
          <w:rFonts w:ascii="Arial" w:hAnsi="Arial" w:cs="Arial"/>
          <w:sz w:val="24"/>
          <w:szCs w:val="24"/>
        </w:rPr>
      </w:pPr>
    </w:p>
    <w:p w:rsidR="00DF09EB" w:rsidRDefault="00DF09EB" w:rsidP="00B77AF5">
      <w:pPr>
        <w:ind w:left="1440"/>
        <w:rPr>
          <w:rFonts w:ascii="Arial" w:hAnsi="Arial" w:cs="Arial"/>
          <w:sz w:val="24"/>
          <w:szCs w:val="24"/>
        </w:rPr>
      </w:pPr>
      <w:r>
        <w:rPr>
          <w:rFonts w:ascii="Arial" w:hAnsi="Arial" w:cs="Arial"/>
          <w:sz w:val="24"/>
          <w:szCs w:val="24"/>
        </w:rPr>
        <w:t xml:space="preserve">He asked if there was any progress regarding the restoration works at the former Queens Building, Earl Street.  Catherine Duff, Town Engineer advised that the Council met with Ulster Bank who is the current owner and they discussed litter and anti social behaviour.  The building is now up for sale and it is likely that the hoarding will remain until a new owner is in place.  In the meantime the current owner is willing to make the hoarding less intrusive.  Councillor E O’Boyle said the hoarding is an eye sore in the centre of the Town.  He asked if the Council has powers to compel the owner of a building to carry out works.  Catherine Duff, Town Engineer advised that the building is not dangerous so the Council cannot make the owner carry out any works.  The hoarding extends over the public footpath so the owner has agreed to change the hoarding so that our </w:t>
      </w:r>
      <w:ins w:id="87" w:author="Frank Pentony" w:date="2010-10-17T23:39:00Z">
        <w:r>
          <w:rPr>
            <w:rFonts w:ascii="Arial" w:hAnsi="Arial" w:cs="Arial"/>
            <w:sz w:val="24"/>
            <w:szCs w:val="24"/>
          </w:rPr>
          <w:t xml:space="preserve">sweeping </w:t>
        </w:r>
      </w:ins>
      <w:r>
        <w:rPr>
          <w:rFonts w:ascii="Arial" w:hAnsi="Arial" w:cs="Arial"/>
          <w:sz w:val="24"/>
          <w:szCs w:val="24"/>
        </w:rPr>
        <w:t>machine will be able to get in to lift the litter.</w:t>
      </w:r>
    </w:p>
    <w:p w:rsidR="00DF09EB" w:rsidRDefault="00DF09EB" w:rsidP="00B73339">
      <w:pPr>
        <w:ind w:left="1440"/>
        <w:rPr>
          <w:rFonts w:ascii="Arial" w:hAnsi="Arial" w:cs="Arial"/>
          <w:sz w:val="24"/>
          <w:szCs w:val="24"/>
        </w:rPr>
      </w:pPr>
    </w:p>
    <w:p w:rsidR="00DF09EB" w:rsidRDefault="00DF09EB" w:rsidP="006A4560">
      <w:pPr>
        <w:ind w:left="1440"/>
        <w:rPr>
          <w:ins w:id="88" w:author="imcdonald" w:date="2010-10-19T10:27:00Z"/>
          <w:rFonts w:ascii="Arial" w:hAnsi="Arial" w:cs="Arial"/>
          <w:sz w:val="24"/>
          <w:szCs w:val="24"/>
        </w:rPr>
      </w:pPr>
      <w:r w:rsidRPr="00D378E5">
        <w:rPr>
          <w:rFonts w:ascii="Arial" w:hAnsi="Arial" w:cs="Arial"/>
          <w:sz w:val="24"/>
          <w:szCs w:val="24"/>
        </w:rPr>
        <w:t xml:space="preserve">Councillor </w:t>
      </w:r>
      <w:r>
        <w:rPr>
          <w:rFonts w:ascii="Arial" w:hAnsi="Arial" w:cs="Arial"/>
          <w:sz w:val="24"/>
          <w:szCs w:val="24"/>
        </w:rPr>
        <w:t>E O’Boyle</w:t>
      </w:r>
      <w:r w:rsidRPr="00D378E5">
        <w:rPr>
          <w:rFonts w:ascii="Arial" w:hAnsi="Arial" w:cs="Arial"/>
          <w:sz w:val="24"/>
          <w:szCs w:val="24"/>
        </w:rPr>
        <w:t xml:space="preserve"> referred to Minute No. </w:t>
      </w:r>
      <w:r>
        <w:rPr>
          <w:rFonts w:ascii="Arial" w:hAnsi="Arial" w:cs="Arial"/>
          <w:sz w:val="24"/>
          <w:szCs w:val="24"/>
        </w:rPr>
        <w:t>190</w:t>
      </w:r>
      <w:r w:rsidRPr="00D378E5">
        <w:rPr>
          <w:rFonts w:ascii="Arial" w:hAnsi="Arial" w:cs="Arial"/>
          <w:sz w:val="24"/>
          <w:szCs w:val="24"/>
        </w:rPr>
        <w:t>/10</w:t>
      </w:r>
      <w:r>
        <w:rPr>
          <w:rFonts w:ascii="Arial" w:hAnsi="Arial" w:cs="Arial"/>
          <w:sz w:val="24"/>
          <w:szCs w:val="24"/>
        </w:rPr>
        <w:t xml:space="preserve"> (Notice of Motion 2) </w:t>
      </w:r>
    </w:p>
    <w:p w:rsidR="00DF09EB" w:rsidRDefault="00DF09EB" w:rsidP="006A4560">
      <w:pPr>
        <w:numPr>
          <w:ins w:id="89" w:author="imcdonald" w:date="2010-10-19T10:27:00Z"/>
        </w:numPr>
        <w:ind w:left="1440"/>
        <w:rPr>
          <w:rFonts w:ascii="Arial" w:hAnsi="Arial" w:cs="Arial"/>
          <w:sz w:val="24"/>
          <w:szCs w:val="24"/>
        </w:rPr>
      </w:pPr>
      <w:del w:id="90" w:author="imcdonald" w:date="2010-10-19T10:27:00Z">
        <w:r w:rsidDel="00A60092">
          <w:rPr>
            <w:rFonts w:ascii="Arial" w:hAnsi="Arial" w:cs="Arial"/>
            <w:sz w:val="24"/>
            <w:szCs w:val="24"/>
          </w:rPr>
          <w:delText>–</w:delText>
        </w:r>
        <w:r w:rsidRPr="00D378E5" w:rsidDel="00A60092">
          <w:rPr>
            <w:rFonts w:ascii="Arial" w:hAnsi="Arial" w:cs="Arial"/>
            <w:sz w:val="24"/>
            <w:szCs w:val="24"/>
          </w:rPr>
          <w:delText xml:space="preserve"> </w:delText>
        </w:r>
      </w:del>
    </w:p>
    <w:p w:rsidR="00DF09EB" w:rsidRDefault="00DF09EB" w:rsidP="00E03120">
      <w:pPr>
        <w:ind w:left="1440"/>
        <w:rPr>
          <w:rFonts w:ascii="Arial" w:hAnsi="Arial" w:cs="Arial"/>
          <w:sz w:val="24"/>
          <w:szCs w:val="24"/>
        </w:rPr>
      </w:pPr>
      <w:r>
        <w:rPr>
          <w:rFonts w:ascii="Arial" w:hAnsi="Arial" w:cs="Arial"/>
          <w:sz w:val="24"/>
          <w:szCs w:val="24"/>
        </w:rPr>
        <w:t>Councillor E O’Boyle asked if the Dangerous Building Notice served on the owner of the Frontier Bar affected the protected status of the building.  Catherine Duff Town Engineer advised that the Notice does not diminish its protected status.  She advised that a number of Technical/Conservation reports were submitted recently to DTC in relation to the restoration works.  She referred to Ursula Conlon’s report dated 27</w:t>
      </w:r>
      <w:r w:rsidRPr="0023101B">
        <w:rPr>
          <w:rFonts w:ascii="Arial" w:hAnsi="Arial" w:cs="Arial"/>
          <w:sz w:val="24"/>
          <w:szCs w:val="24"/>
          <w:vertAlign w:val="superscript"/>
        </w:rPr>
        <w:t>th</w:t>
      </w:r>
      <w:r>
        <w:rPr>
          <w:rFonts w:ascii="Arial" w:hAnsi="Arial" w:cs="Arial"/>
          <w:sz w:val="24"/>
          <w:szCs w:val="24"/>
        </w:rPr>
        <w:t xml:space="preserve"> September 2010 which had just been circulated to the Members in response to Councillor O’Boyle’s Notice of Question (3) (item 21 on the agenda).  Frank Pentony, Town Clerk confirmed that the building is not dangerous.  The building is a protected structure so any works will require planning permission.  The Local Authority has no powers to go in and carry out the works.  </w:t>
      </w:r>
    </w:p>
    <w:p w:rsidR="00DF09EB" w:rsidRDefault="00DF09EB" w:rsidP="00E03120">
      <w:pPr>
        <w:ind w:left="1440"/>
        <w:rPr>
          <w:rFonts w:ascii="Arial" w:hAnsi="Arial" w:cs="Arial"/>
          <w:sz w:val="24"/>
          <w:szCs w:val="24"/>
        </w:rPr>
      </w:pPr>
    </w:p>
    <w:p w:rsidR="00DF09EB" w:rsidRDefault="00DF09EB" w:rsidP="00450E4E">
      <w:pPr>
        <w:ind w:left="1440"/>
        <w:rPr>
          <w:rFonts w:ascii="Arial" w:hAnsi="Arial" w:cs="Arial"/>
          <w:sz w:val="24"/>
          <w:szCs w:val="24"/>
        </w:rPr>
      </w:pPr>
      <w:r w:rsidRPr="00D378E5">
        <w:rPr>
          <w:rFonts w:ascii="Arial" w:hAnsi="Arial" w:cs="Arial"/>
          <w:sz w:val="24"/>
          <w:szCs w:val="24"/>
        </w:rPr>
        <w:t xml:space="preserve">Councillor </w:t>
      </w:r>
      <w:r>
        <w:rPr>
          <w:rFonts w:ascii="Arial" w:hAnsi="Arial" w:cs="Arial"/>
          <w:sz w:val="24"/>
          <w:szCs w:val="24"/>
        </w:rPr>
        <w:t>M Butler</w:t>
      </w:r>
      <w:r w:rsidRPr="00D378E5">
        <w:rPr>
          <w:rFonts w:ascii="Arial" w:hAnsi="Arial" w:cs="Arial"/>
          <w:sz w:val="24"/>
          <w:szCs w:val="24"/>
        </w:rPr>
        <w:t xml:space="preserve"> referred to Minute No. </w:t>
      </w:r>
      <w:r>
        <w:rPr>
          <w:rFonts w:ascii="Arial" w:hAnsi="Arial" w:cs="Arial"/>
          <w:sz w:val="24"/>
          <w:szCs w:val="24"/>
        </w:rPr>
        <w:t>177</w:t>
      </w:r>
      <w:r w:rsidRPr="00D378E5">
        <w:rPr>
          <w:rFonts w:ascii="Arial" w:hAnsi="Arial" w:cs="Arial"/>
          <w:sz w:val="24"/>
          <w:szCs w:val="24"/>
        </w:rPr>
        <w:t>/10</w:t>
      </w:r>
      <w:r>
        <w:rPr>
          <w:rFonts w:ascii="Arial" w:hAnsi="Arial" w:cs="Arial"/>
          <w:sz w:val="24"/>
          <w:szCs w:val="24"/>
        </w:rPr>
        <w:t xml:space="preserve"> –</w:t>
      </w:r>
      <w:r w:rsidRPr="00D378E5">
        <w:rPr>
          <w:rFonts w:ascii="Arial" w:hAnsi="Arial" w:cs="Arial"/>
          <w:sz w:val="24"/>
          <w:szCs w:val="24"/>
        </w:rPr>
        <w:t xml:space="preserve"> </w:t>
      </w:r>
    </w:p>
    <w:p w:rsidR="00DF09EB" w:rsidRDefault="00DF09EB" w:rsidP="00450E4E">
      <w:pPr>
        <w:ind w:left="1440"/>
        <w:rPr>
          <w:rFonts w:ascii="Arial" w:hAnsi="Arial" w:cs="Arial"/>
          <w:sz w:val="24"/>
          <w:szCs w:val="24"/>
        </w:rPr>
      </w:pPr>
    </w:p>
    <w:p w:rsidR="00DF09EB" w:rsidRPr="00D378E5" w:rsidRDefault="00DF09EB" w:rsidP="001A0404">
      <w:pPr>
        <w:ind w:left="1440"/>
        <w:rPr>
          <w:rFonts w:ascii="Arial" w:hAnsi="Arial" w:cs="Arial"/>
          <w:sz w:val="24"/>
          <w:szCs w:val="24"/>
        </w:rPr>
      </w:pPr>
      <w:r>
        <w:rPr>
          <w:rFonts w:ascii="Arial" w:hAnsi="Arial" w:cs="Arial"/>
          <w:sz w:val="24"/>
          <w:szCs w:val="24"/>
        </w:rPr>
        <w:t>Frank Pentony, Town Clerk advised that there has been no response to date from ESB Networks and that he will follow up same.  Councillor E O’Boyle wanted clarification as to who should be contacted when public lighting is not working and Catherine Duff Town Engineer advised that it should be reported to the Town Council who will then refer onto Airtricity.  She advised that there are 2 contracts</w:t>
      </w:r>
      <w:ins w:id="91" w:author="Frank Pentony" w:date="2010-10-17T23:40:00Z">
        <w:r>
          <w:rPr>
            <w:rFonts w:ascii="Arial" w:hAnsi="Arial" w:cs="Arial"/>
            <w:sz w:val="24"/>
            <w:szCs w:val="24"/>
          </w:rPr>
          <w:t>in place in relation to public lighting</w:t>
        </w:r>
      </w:ins>
      <w:r>
        <w:rPr>
          <w:rFonts w:ascii="Arial" w:hAnsi="Arial" w:cs="Arial"/>
          <w:sz w:val="24"/>
          <w:szCs w:val="24"/>
        </w:rPr>
        <w:t>, Energia look after supply and Airtricity look after maintenance.</w:t>
      </w:r>
    </w:p>
    <w:p w:rsidR="00DF09EB" w:rsidRDefault="00DF09EB" w:rsidP="001541FB">
      <w:pPr>
        <w:rPr>
          <w:rFonts w:ascii="Arial" w:hAnsi="Arial" w:cs="Arial"/>
          <w:b/>
          <w:sz w:val="24"/>
          <w:szCs w:val="24"/>
        </w:rPr>
      </w:pPr>
      <w:r>
        <w:rPr>
          <w:rFonts w:ascii="Arial" w:hAnsi="Arial" w:cs="Arial"/>
          <w:b/>
          <w:sz w:val="24"/>
          <w:szCs w:val="24"/>
        </w:rPr>
        <w:t>___________________________________________________________________</w:t>
      </w:r>
    </w:p>
    <w:p w:rsidR="00DF09EB" w:rsidRDefault="00DF09EB" w:rsidP="001541FB">
      <w:pPr>
        <w:rPr>
          <w:rFonts w:ascii="Arial" w:hAnsi="Arial" w:cs="Arial"/>
          <w:b/>
          <w:sz w:val="24"/>
          <w:szCs w:val="24"/>
        </w:rPr>
      </w:pPr>
    </w:p>
    <w:p w:rsidR="00DF09EB" w:rsidRDefault="00DF09EB" w:rsidP="001541FB">
      <w:pPr>
        <w:rPr>
          <w:rFonts w:ascii="Arial" w:hAnsi="Arial" w:cs="Arial"/>
          <w:b/>
          <w:sz w:val="24"/>
          <w:szCs w:val="24"/>
          <w:u w:val="single"/>
        </w:rPr>
      </w:pPr>
      <w:del w:id="92" w:author="imcdonald" w:date="2010-10-19T10:01:00Z">
        <w:r w:rsidDel="005C2544">
          <w:rPr>
            <w:rFonts w:ascii="Arial" w:hAnsi="Arial" w:cs="Arial"/>
            <w:b/>
            <w:sz w:val="24"/>
            <w:szCs w:val="24"/>
          </w:rPr>
          <w:delText>000</w:delText>
        </w:r>
      </w:del>
      <w:ins w:id="93" w:author="imcdonald" w:date="2010-10-19T10:01:00Z">
        <w:r>
          <w:rPr>
            <w:rFonts w:ascii="Arial" w:hAnsi="Arial" w:cs="Arial"/>
            <w:b/>
            <w:sz w:val="24"/>
            <w:szCs w:val="24"/>
          </w:rPr>
          <w:t>203</w:t>
        </w:r>
      </w:ins>
      <w:r>
        <w:rPr>
          <w:rFonts w:ascii="Arial" w:hAnsi="Arial" w:cs="Arial"/>
          <w:b/>
          <w:sz w:val="24"/>
          <w:szCs w:val="24"/>
        </w:rPr>
        <w:t>/10</w:t>
      </w:r>
      <w:r>
        <w:rPr>
          <w:rFonts w:ascii="Arial" w:hAnsi="Arial" w:cs="Arial"/>
          <w:b/>
          <w:sz w:val="24"/>
          <w:szCs w:val="24"/>
        </w:rPr>
        <w:tab/>
      </w:r>
      <w:r>
        <w:rPr>
          <w:rFonts w:ascii="Arial" w:hAnsi="Arial" w:cs="Arial"/>
          <w:b/>
          <w:sz w:val="24"/>
          <w:szCs w:val="24"/>
          <w:u w:val="single"/>
        </w:rPr>
        <w:t>HOUSING PROGRESS REPORT SEPTEMBER 2010</w:t>
      </w:r>
    </w:p>
    <w:p w:rsidR="00DF09EB" w:rsidRDefault="00DF09EB" w:rsidP="001541FB">
      <w:pPr>
        <w:rPr>
          <w:rFonts w:ascii="Arial" w:hAnsi="Arial" w:cs="Arial"/>
          <w:b/>
          <w:sz w:val="24"/>
          <w:szCs w:val="24"/>
          <w:u w:val="single"/>
        </w:rPr>
      </w:pPr>
    </w:p>
    <w:p w:rsidR="00DF09EB" w:rsidRDefault="00DF09EB" w:rsidP="00F3155E">
      <w:pPr>
        <w:ind w:left="1440"/>
        <w:rPr>
          <w:ins w:id="94" w:author="Frank Pentony" w:date="2010-10-17T23:41:00Z"/>
          <w:rFonts w:ascii="Arial" w:hAnsi="Arial" w:cs="Arial"/>
          <w:sz w:val="24"/>
          <w:szCs w:val="24"/>
        </w:rPr>
      </w:pPr>
      <w:r>
        <w:rPr>
          <w:rFonts w:ascii="Arial" w:hAnsi="Arial" w:cs="Arial"/>
          <w:sz w:val="24"/>
          <w:szCs w:val="24"/>
        </w:rPr>
        <w:t>David Storey advised that DTC is responding to repairs within 24 hours.  He said that 6 more houses in Muirhevnamor have had windows and doors replaced under phase 3 of the Scheme.  The Contractor for the next 25 houses for window and door replacement has been appointed and will be on site on 18</w:t>
      </w:r>
      <w:r w:rsidRPr="00F3155E">
        <w:rPr>
          <w:rFonts w:ascii="Arial" w:hAnsi="Arial" w:cs="Arial"/>
          <w:sz w:val="24"/>
          <w:szCs w:val="24"/>
          <w:vertAlign w:val="superscript"/>
        </w:rPr>
        <w:t>th</w:t>
      </w:r>
      <w:r>
        <w:rPr>
          <w:rFonts w:ascii="Arial" w:hAnsi="Arial" w:cs="Arial"/>
          <w:sz w:val="24"/>
          <w:szCs w:val="24"/>
        </w:rPr>
        <w:t xml:space="preserve"> October 2010.  </w:t>
      </w:r>
    </w:p>
    <w:p w:rsidR="00DF09EB" w:rsidRDefault="00DF09EB" w:rsidP="00F3155E">
      <w:pPr>
        <w:numPr>
          <w:ins w:id="95" w:author="Frank Pentony" w:date="2010-10-17T23:41:00Z"/>
        </w:numPr>
        <w:ind w:left="1440"/>
        <w:rPr>
          <w:rFonts w:ascii="Arial" w:hAnsi="Arial" w:cs="Arial"/>
          <w:b/>
          <w:sz w:val="24"/>
          <w:szCs w:val="24"/>
          <w:u w:val="single"/>
        </w:rPr>
      </w:pPr>
      <w:ins w:id="96" w:author="Frank Pentony" w:date="2010-10-17T23:41:00Z">
        <w:r>
          <w:rPr>
            <w:rFonts w:ascii="Arial" w:hAnsi="Arial" w:cs="Arial"/>
            <w:sz w:val="24"/>
            <w:szCs w:val="24"/>
          </w:rPr>
          <w:t>He also advised that t</w:t>
        </w:r>
      </w:ins>
      <w:del w:id="97" w:author="Frank Pentony" w:date="2010-10-17T23:41:00Z">
        <w:r w:rsidDel="000F2BC9">
          <w:rPr>
            <w:rFonts w:ascii="Arial" w:hAnsi="Arial" w:cs="Arial"/>
            <w:sz w:val="24"/>
            <w:szCs w:val="24"/>
          </w:rPr>
          <w:delText>T</w:delText>
        </w:r>
      </w:del>
      <w:r>
        <w:rPr>
          <w:rFonts w:ascii="Arial" w:hAnsi="Arial" w:cs="Arial"/>
          <w:sz w:val="24"/>
          <w:szCs w:val="24"/>
        </w:rPr>
        <w:t>he Department have asked that the Council reduce the number of houses for leasing at Brickfield to 10.  The Council has received approval for 8 houses at Barrack Mews and 6 houses at Lis na Dara under the Capital Assistance Scheme.</w:t>
      </w:r>
    </w:p>
    <w:p w:rsidR="00DF09EB" w:rsidRDefault="00DF09EB" w:rsidP="001541FB">
      <w:pPr>
        <w:rPr>
          <w:rFonts w:ascii="Arial" w:hAnsi="Arial" w:cs="Arial"/>
          <w:b/>
          <w:sz w:val="24"/>
          <w:szCs w:val="24"/>
        </w:rPr>
      </w:pPr>
      <w:r>
        <w:rPr>
          <w:rFonts w:ascii="Arial" w:hAnsi="Arial" w:cs="Arial"/>
          <w:b/>
          <w:sz w:val="24"/>
          <w:szCs w:val="24"/>
        </w:rPr>
        <w:t>___________________________________________________________________</w:t>
      </w:r>
    </w:p>
    <w:p w:rsidR="00DF09EB" w:rsidRDefault="00DF09EB" w:rsidP="001541FB">
      <w:pPr>
        <w:rPr>
          <w:rFonts w:ascii="Arial" w:hAnsi="Arial" w:cs="Arial"/>
          <w:b/>
          <w:sz w:val="24"/>
          <w:szCs w:val="24"/>
        </w:rPr>
      </w:pPr>
    </w:p>
    <w:p w:rsidR="00DF09EB" w:rsidRDefault="00DF09EB" w:rsidP="001541FB">
      <w:pPr>
        <w:rPr>
          <w:rFonts w:ascii="Arial" w:hAnsi="Arial" w:cs="Arial"/>
          <w:b/>
          <w:sz w:val="24"/>
          <w:szCs w:val="24"/>
          <w:u w:val="single"/>
        </w:rPr>
      </w:pPr>
      <w:del w:id="98" w:author="imcdonald" w:date="2010-10-19T10:01:00Z">
        <w:r w:rsidDel="005C2544">
          <w:rPr>
            <w:rFonts w:ascii="Arial" w:hAnsi="Arial" w:cs="Arial"/>
            <w:b/>
            <w:sz w:val="24"/>
            <w:szCs w:val="24"/>
          </w:rPr>
          <w:delText>000</w:delText>
        </w:r>
      </w:del>
      <w:ins w:id="99" w:author="imcdonald" w:date="2010-10-19T10:01:00Z">
        <w:r>
          <w:rPr>
            <w:rFonts w:ascii="Arial" w:hAnsi="Arial" w:cs="Arial"/>
            <w:b/>
            <w:sz w:val="24"/>
            <w:szCs w:val="24"/>
          </w:rPr>
          <w:t>204</w:t>
        </w:r>
      </w:ins>
      <w:r>
        <w:rPr>
          <w:rFonts w:ascii="Arial" w:hAnsi="Arial" w:cs="Arial"/>
          <w:b/>
          <w:sz w:val="24"/>
          <w:szCs w:val="24"/>
        </w:rPr>
        <w:t>/10</w:t>
      </w:r>
      <w:r>
        <w:rPr>
          <w:rFonts w:ascii="Arial" w:hAnsi="Arial" w:cs="Arial"/>
          <w:b/>
          <w:sz w:val="24"/>
          <w:szCs w:val="24"/>
        </w:rPr>
        <w:tab/>
      </w:r>
      <w:r>
        <w:rPr>
          <w:rFonts w:ascii="Arial" w:hAnsi="Arial" w:cs="Arial"/>
          <w:b/>
          <w:sz w:val="24"/>
          <w:szCs w:val="24"/>
          <w:u w:val="single"/>
        </w:rPr>
        <w:t>PRESENTATION ON LEASING</w:t>
      </w:r>
    </w:p>
    <w:p w:rsidR="00DF09EB" w:rsidRDefault="00DF09EB" w:rsidP="001541FB">
      <w:pPr>
        <w:rPr>
          <w:rFonts w:ascii="Arial" w:hAnsi="Arial" w:cs="Arial"/>
          <w:b/>
          <w:sz w:val="24"/>
          <w:szCs w:val="24"/>
          <w:u w:val="single"/>
        </w:rPr>
      </w:pPr>
    </w:p>
    <w:p w:rsidR="00DF09EB" w:rsidRPr="00D16006" w:rsidRDefault="00DF09EB" w:rsidP="00D16006">
      <w:pPr>
        <w:ind w:left="1440"/>
        <w:rPr>
          <w:rFonts w:ascii="Arial" w:hAnsi="Arial" w:cs="Arial"/>
          <w:sz w:val="24"/>
          <w:szCs w:val="24"/>
        </w:rPr>
      </w:pPr>
      <w:r>
        <w:rPr>
          <w:rFonts w:ascii="Arial" w:hAnsi="Arial" w:cs="Arial"/>
          <w:sz w:val="24"/>
          <w:szCs w:val="24"/>
        </w:rPr>
        <w:t>David Storey made a presentation to the Members in relation to leasing.  On the proposition of Councillor J Ryan and seconded by Councillor E O’Boyle, it was agreed that a copy of the presentation be forwarded to the Members.</w:t>
      </w:r>
    </w:p>
    <w:p w:rsidR="00DF09EB" w:rsidRDefault="00DF09EB" w:rsidP="001541FB">
      <w:pPr>
        <w:rPr>
          <w:rFonts w:ascii="Arial" w:hAnsi="Arial" w:cs="Arial"/>
          <w:b/>
          <w:sz w:val="24"/>
          <w:szCs w:val="24"/>
        </w:rPr>
      </w:pPr>
      <w:r>
        <w:rPr>
          <w:rFonts w:ascii="Arial" w:hAnsi="Arial" w:cs="Arial"/>
          <w:b/>
          <w:sz w:val="24"/>
          <w:szCs w:val="24"/>
        </w:rPr>
        <w:t>___________________________________________________________________</w:t>
      </w:r>
    </w:p>
    <w:p w:rsidR="00DF09EB" w:rsidDel="00823B11" w:rsidRDefault="00DF09EB" w:rsidP="001541FB">
      <w:pPr>
        <w:numPr>
          <w:ins w:id="100" w:author="imcdonald" w:date="2010-10-19T10:32:00Z"/>
        </w:numPr>
        <w:rPr>
          <w:del w:id="101" w:author="imcdonald" w:date="2010-10-19T10:32:00Z"/>
          <w:rFonts w:ascii="Arial" w:hAnsi="Arial" w:cs="Arial"/>
          <w:b/>
          <w:sz w:val="24"/>
          <w:szCs w:val="24"/>
        </w:rPr>
      </w:pPr>
    </w:p>
    <w:p w:rsidR="00DF09EB" w:rsidRDefault="00DF09EB" w:rsidP="001541FB">
      <w:pPr>
        <w:numPr>
          <w:ins w:id="102" w:author="imcdonald" w:date="2010-10-19T10:32:00Z"/>
        </w:numPr>
        <w:rPr>
          <w:ins w:id="103" w:author="imcdonald" w:date="2010-10-19T10:32:00Z"/>
          <w:rFonts w:ascii="Arial" w:hAnsi="Arial" w:cs="Arial"/>
          <w:b/>
          <w:sz w:val="24"/>
          <w:szCs w:val="24"/>
        </w:rPr>
      </w:pPr>
    </w:p>
    <w:p w:rsidR="00DF09EB" w:rsidRDefault="00DF09EB" w:rsidP="001541FB">
      <w:pPr>
        <w:numPr>
          <w:ins w:id="104" w:author="imcdonald" w:date="2010-10-19T10:32:00Z"/>
        </w:numPr>
        <w:rPr>
          <w:ins w:id="105" w:author="imcdonald" w:date="2010-10-19T10:32:00Z"/>
          <w:rFonts w:ascii="Arial" w:hAnsi="Arial" w:cs="Arial"/>
          <w:b/>
          <w:sz w:val="24"/>
          <w:szCs w:val="24"/>
        </w:rPr>
      </w:pPr>
    </w:p>
    <w:p w:rsidR="00DF09EB" w:rsidRDefault="00DF09EB" w:rsidP="001541FB">
      <w:pPr>
        <w:rPr>
          <w:rFonts w:ascii="Arial" w:hAnsi="Arial" w:cs="Arial"/>
          <w:b/>
          <w:sz w:val="24"/>
          <w:szCs w:val="24"/>
          <w:u w:val="single"/>
        </w:rPr>
      </w:pPr>
      <w:del w:id="106" w:author="imcdonald" w:date="2010-10-19T10:01:00Z">
        <w:r w:rsidDel="005C2544">
          <w:rPr>
            <w:rFonts w:ascii="Arial" w:hAnsi="Arial" w:cs="Arial"/>
            <w:b/>
            <w:sz w:val="24"/>
            <w:szCs w:val="24"/>
          </w:rPr>
          <w:delText>000</w:delText>
        </w:r>
      </w:del>
      <w:ins w:id="107" w:author="imcdonald" w:date="2010-10-19T10:01:00Z">
        <w:r>
          <w:rPr>
            <w:rFonts w:ascii="Arial" w:hAnsi="Arial" w:cs="Arial"/>
            <w:b/>
            <w:sz w:val="24"/>
            <w:szCs w:val="24"/>
          </w:rPr>
          <w:t>205</w:t>
        </w:r>
      </w:ins>
      <w:r>
        <w:rPr>
          <w:rFonts w:ascii="Arial" w:hAnsi="Arial" w:cs="Arial"/>
          <w:b/>
          <w:sz w:val="24"/>
          <w:szCs w:val="24"/>
        </w:rPr>
        <w:t>/10</w:t>
      </w:r>
      <w:r>
        <w:rPr>
          <w:rFonts w:ascii="Arial" w:hAnsi="Arial" w:cs="Arial"/>
          <w:b/>
          <w:sz w:val="24"/>
          <w:szCs w:val="24"/>
        </w:rPr>
        <w:tab/>
      </w:r>
      <w:r>
        <w:rPr>
          <w:rFonts w:ascii="Arial" w:hAnsi="Arial" w:cs="Arial"/>
          <w:b/>
          <w:sz w:val="24"/>
          <w:szCs w:val="24"/>
          <w:u w:val="single"/>
        </w:rPr>
        <w:t xml:space="preserve">PROGRESS REPORT SEPTEMBER 2010 </w:t>
      </w:r>
    </w:p>
    <w:p w:rsidR="00DF09EB" w:rsidRDefault="00DF09EB" w:rsidP="001541FB">
      <w:pPr>
        <w:rPr>
          <w:rFonts w:ascii="Arial" w:hAnsi="Arial" w:cs="Arial"/>
          <w:b/>
          <w:sz w:val="24"/>
          <w:szCs w:val="24"/>
          <w:u w:val="single"/>
        </w:rPr>
      </w:pPr>
    </w:p>
    <w:p w:rsidR="00DF09EB" w:rsidRDefault="00DF09EB" w:rsidP="001541FB">
      <w:pPr>
        <w:rPr>
          <w:rFonts w:ascii="Arial" w:hAnsi="Arial" w:cs="Arial"/>
          <w:sz w:val="24"/>
          <w:szCs w:val="24"/>
        </w:rPr>
      </w:pPr>
      <w:r w:rsidRPr="00A120E4">
        <w:rPr>
          <w:rFonts w:ascii="Arial" w:hAnsi="Arial" w:cs="Arial"/>
          <w:sz w:val="24"/>
          <w:szCs w:val="24"/>
        </w:rPr>
        <w:tab/>
      </w:r>
      <w:r w:rsidRPr="00A120E4">
        <w:rPr>
          <w:rFonts w:ascii="Arial" w:hAnsi="Arial" w:cs="Arial"/>
          <w:sz w:val="24"/>
          <w:szCs w:val="24"/>
        </w:rPr>
        <w:tab/>
        <w:t>Report was noted by the Members.</w:t>
      </w:r>
    </w:p>
    <w:p w:rsidR="00DF09EB" w:rsidRDefault="00DF09EB" w:rsidP="001541FB">
      <w:pPr>
        <w:rPr>
          <w:rFonts w:ascii="Arial" w:hAnsi="Arial" w:cs="Arial"/>
          <w:b/>
          <w:sz w:val="24"/>
          <w:szCs w:val="24"/>
        </w:rPr>
      </w:pPr>
      <w:r>
        <w:rPr>
          <w:rFonts w:ascii="Arial" w:hAnsi="Arial" w:cs="Arial"/>
          <w:b/>
          <w:sz w:val="24"/>
          <w:szCs w:val="24"/>
        </w:rPr>
        <w:t>___________________________________________________________________</w:t>
      </w:r>
    </w:p>
    <w:p w:rsidR="00DF09EB" w:rsidRDefault="00DF09EB" w:rsidP="001541FB">
      <w:pPr>
        <w:rPr>
          <w:rFonts w:ascii="Arial" w:hAnsi="Arial" w:cs="Arial"/>
          <w:sz w:val="24"/>
          <w:szCs w:val="24"/>
        </w:rPr>
      </w:pPr>
    </w:p>
    <w:p w:rsidR="00DF09EB" w:rsidRDefault="00DF09EB" w:rsidP="001541FB">
      <w:pPr>
        <w:rPr>
          <w:rFonts w:ascii="Arial" w:hAnsi="Arial" w:cs="Arial"/>
          <w:b/>
          <w:sz w:val="24"/>
          <w:szCs w:val="24"/>
          <w:u w:val="single"/>
        </w:rPr>
      </w:pPr>
      <w:del w:id="108" w:author="imcdonald" w:date="2010-10-19T10:01:00Z">
        <w:r w:rsidDel="005C2544">
          <w:rPr>
            <w:rFonts w:ascii="Arial" w:hAnsi="Arial" w:cs="Arial"/>
            <w:b/>
            <w:sz w:val="24"/>
            <w:szCs w:val="24"/>
          </w:rPr>
          <w:delText>000</w:delText>
        </w:r>
      </w:del>
      <w:ins w:id="109" w:author="imcdonald" w:date="2010-10-19T10:01:00Z">
        <w:r>
          <w:rPr>
            <w:rFonts w:ascii="Arial" w:hAnsi="Arial" w:cs="Arial"/>
            <w:b/>
            <w:sz w:val="24"/>
            <w:szCs w:val="24"/>
          </w:rPr>
          <w:t>206</w:t>
        </w:r>
      </w:ins>
      <w:r>
        <w:rPr>
          <w:rFonts w:ascii="Arial" w:hAnsi="Arial" w:cs="Arial"/>
          <w:b/>
          <w:sz w:val="24"/>
          <w:szCs w:val="24"/>
        </w:rPr>
        <w:t>/10</w:t>
      </w:r>
      <w:r>
        <w:rPr>
          <w:rFonts w:ascii="Arial" w:hAnsi="Arial" w:cs="Arial"/>
          <w:b/>
          <w:sz w:val="24"/>
          <w:szCs w:val="24"/>
        </w:rPr>
        <w:tab/>
      </w:r>
      <w:r>
        <w:rPr>
          <w:rFonts w:ascii="Arial" w:hAnsi="Arial" w:cs="Arial"/>
          <w:b/>
          <w:sz w:val="24"/>
          <w:szCs w:val="24"/>
          <w:u w:val="single"/>
        </w:rPr>
        <w:t>PROPOSED BUSINESS INCENTIVE SCHEME</w:t>
      </w:r>
    </w:p>
    <w:p w:rsidR="00DF09EB" w:rsidRDefault="00DF09EB" w:rsidP="001541FB">
      <w:pPr>
        <w:rPr>
          <w:rFonts w:ascii="Arial" w:hAnsi="Arial" w:cs="Arial"/>
          <w:b/>
          <w:sz w:val="24"/>
          <w:szCs w:val="24"/>
          <w:u w:val="single"/>
        </w:rPr>
      </w:pPr>
    </w:p>
    <w:p w:rsidR="00DF09EB" w:rsidRPr="0071355D" w:rsidRDefault="00DF09EB" w:rsidP="0071355D">
      <w:pPr>
        <w:ind w:left="1440"/>
        <w:rPr>
          <w:rFonts w:ascii="Arial" w:hAnsi="Arial" w:cs="Arial"/>
          <w:sz w:val="24"/>
          <w:szCs w:val="24"/>
        </w:rPr>
      </w:pPr>
      <w:r>
        <w:rPr>
          <w:rFonts w:ascii="Arial" w:hAnsi="Arial" w:cs="Arial"/>
          <w:sz w:val="24"/>
          <w:szCs w:val="24"/>
        </w:rPr>
        <w:t xml:space="preserve">David Storey made a presentation to the Members in relation to the proposed Business Incentive Scheme.  Councillor J D’Arcy welcomed the initiative and said it would be another means of renewing the Town Centre.  Councillor J Green also welcomed the Scheme but remarked that it could lead to a situation where one shop would be paying full rates while a neighbouring property would be paying reduced rates.  David Storey said, subject to the approval of the Members, the Scheme would commence from January 2011.  He said the Scheme would run for a two year period with review after twelve months.  The County Manager, Conn Murray acknowledged the work done by David Storey and Andrew Mawhinney, TCCM, on the scheme.  On the proposition of Councillor J D’Arcy and seconded by Councillor M Butler, the Members approved the Scheme as circulated.   </w:t>
      </w:r>
    </w:p>
    <w:p w:rsidR="00DF09EB" w:rsidRDefault="00DF09EB" w:rsidP="001541FB">
      <w:pPr>
        <w:rPr>
          <w:rFonts w:ascii="Arial" w:hAnsi="Arial" w:cs="Arial"/>
          <w:b/>
          <w:sz w:val="24"/>
          <w:szCs w:val="24"/>
        </w:rPr>
      </w:pPr>
      <w:r>
        <w:rPr>
          <w:rFonts w:ascii="Arial" w:hAnsi="Arial" w:cs="Arial"/>
          <w:b/>
          <w:sz w:val="24"/>
          <w:szCs w:val="24"/>
        </w:rPr>
        <w:t>___________________________________________________________________</w:t>
      </w:r>
    </w:p>
    <w:p w:rsidR="00DF09EB" w:rsidRDefault="00DF09EB" w:rsidP="001541FB">
      <w:pPr>
        <w:rPr>
          <w:rFonts w:ascii="Arial" w:hAnsi="Arial" w:cs="Arial"/>
          <w:b/>
          <w:sz w:val="24"/>
          <w:szCs w:val="24"/>
        </w:rPr>
      </w:pPr>
    </w:p>
    <w:p w:rsidR="00DF09EB" w:rsidRPr="004173FA" w:rsidRDefault="00DF09EB" w:rsidP="00DF09EB">
      <w:pPr>
        <w:ind w:left="1440" w:hanging="1440"/>
        <w:rPr>
          <w:rFonts w:ascii="Arial" w:hAnsi="Arial" w:cs="Arial"/>
          <w:b/>
          <w:sz w:val="24"/>
          <w:szCs w:val="24"/>
          <w:u w:val="single"/>
          <w:rPrChange w:id="110" w:author="imcdonald">
            <w:rPr>
              <w:rFonts w:ascii="Arial" w:hAnsi="Arial" w:cs="Arial"/>
              <w:b/>
              <w:sz w:val="24"/>
              <w:szCs w:val="24"/>
              <w:u w:val="single"/>
            </w:rPr>
          </w:rPrChange>
        </w:rPr>
        <w:pPrChange w:id="111" w:author="imcdonald" w:date="2010-10-19T11:56:00Z">
          <w:pPr>
            <w:ind w:hanging="1440"/>
          </w:pPr>
        </w:pPrChange>
      </w:pPr>
      <w:del w:id="112" w:author="imcdonald" w:date="2010-10-19T10:01:00Z">
        <w:r w:rsidDel="005C2544">
          <w:rPr>
            <w:rFonts w:ascii="Arial" w:hAnsi="Arial" w:cs="Arial"/>
            <w:b/>
            <w:sz w:val="24"/>
            <w:szCs w:val="24"/>
          </w:rPr>
          <w:delText>000</w:delText>
        </w:r>
      </w:del>
      <w:ins w:id="113" w:author="imcdonald" w:date="2010-10-19T10:01:00Z">
        <w:r>
          <w:rPr>
            <w:rFonts w:ascii="Arial" w:hAnsi="Arial" w:cs="Arial"/>
            <w:b/>
            <w:sz w:val="24"/>
            <w:szCs w:val="24"/>
          </w:rPr>
          <w:t>207</w:t>
        </w:r>
      </w:ins>
      <w:r>
        <w:rPr>
          <w:rFonts w:ascii="Arial" w:hAnsi="Arial" w:cs="Arial"/>
          <w:b/>
          <w:sz w:val="24"/>
          <w:szCs w:val="24"/>
        </w:rPr>
        <w:t>/10</w:t>
      </w:r>
      <w:r>
        <w:rPr>
          <w:rFonts w:ascii="Arial" w:hAnsi="Arial" w:cs="Arial"/>
          <w:b/>
          <w:sz w:val="24"/>
          <w:szCs w:val="24"/>
        </w:rPr>
        <w:tab/>
      </w:r>
      <w:r w:rsidRPr="00251CFC">
        <w:rPr>
          <w:rFonts w:ascii="Arial" w:hAnsi="Arial" w:cs="Arial"/>
          <w:b/>
          <w:sz w:val="24"/>
          <w:szCs w:val="24"/>
          <w:u w:val="single"/>
        </w:rPr>
        <w:t xml:space="preserve">PART </w:t>
      </w:r>
      <w:ins w:id="114" w:author="imcdonald" w:date="2010-10-19T11:55:00Z">
        <w:r>
          <w:rPr>
            <w:rFonts w:ascii="Arial" w:hAnsi="Arial" w:cs="Arial"/>
            <w:b/>
            <w:sz w:val="24"/>
            <w:szCs w:val="24"/>
            <w:u w:val="single"/>
          </w:rPr>
          <w:t>VIII</w:t>
        </w:r>
      </w:ins>
      <w:del w:id="115" w:author="imcdonald" w:date="2010-10-19T11:55:00Z">
        <w:r w:rsidRPr="00251CFC" w:rsidDel="004173FA">
          <w:rPr>
            <w:rFonts w:ascii="Arial" w:hAnsi="Arial" w:cs="Arial"/>
            <w:b/>
            <w:sz w:val="24"/>
            <w:szCs w:val="24"/>
            <w:u w:val="single"/>
          </w:rPr>
          <w:delText>8</w:delText>
        </w:r>
      </w:del>
      <w:r w:rsidRPr="00251CFC">
        <w:rPr>
          <w:rFonts w:ascii="Arial" w:hAnsi="Arial" w:cs="Arial"/>
          <w:b/>
          <w:sz w:val="24"/>
          <w:szCs w:val="24"/>
          <w:u w:val="single"/>
        </w:rPr>
        <w:t xml:space="preserve"> PLANNING – PROPOSED ALL-WEATHER PLAYING </w:t>
      </w:r>
      <w:r w:rsidRPr="004173FA">
        <w:rPr>
          <w:rFonts w:ascii="Arial" w:hAnsi="Arial" w:cs="Arial"/>
          <w:b/>
          <w:sz w:val="24"/>
          <w:szCs w:val="24"/>
          <w:u w:val="single"/>
          <w:rPrChange w:id="116" w:author="imcdonald">
            <w:rPr>
              <w:rFonts w:ascii="Arial" w:hAnsi="Arial" w:cs="Arial"/>
              <w:b/>
              <w:sz w:val="24"/>
              <w:szCs w:val="24"/>
              <w:u w:val="single"/>
            </w:rPr>
          </w:rPrChange>
        </w:rPr>
        <w:t>PITCH</w:t>
      </w:r>
      <w:del w:id="117" w:author="imcdonald" w:date="2010-10-19T11:56:00Z">
        <w:r w:rsidRPr="004173FA" w:rsidDel="004173FA">
          <w:rPr>
            <w:rFonts w:ascii="Arial" w:hAnsi="Arial" w:cs="Arial"/>
            <w:b/>
            <w:sz w:val="24"/>
            <w:szCs w:val="24"/>
            <w:u w:val="single"/>
            <w:rPrChange w:id="118" w:author="imcdonald" w:date="2010-10-19T11:56:00Z">
              <w:rPr>
                <w:rFonts w:ascii="Arial" w:hAnsi="Arial" w:cs="Arial"/>
                <w:b/>
                <w:sz w:val="24"/>
                <w:szCs w:val="24"/>
                <w:u w:val="single"/>
              </w:rPr>
            </w:rPrChange>
          </w:rPr>
          <w:tab/>
        </w:r>
        <w:r w:rsidRPr="004173FA" w:rsidDel="004173FA">
          <w:rPr>
            <w:rFonts w:ascii="Arial" w:hAnsi="Arial" w:cs="Arial"/>
            <w:b/>
            <w:sz w:val="24"/>
            <w:szCs w:val="24"/>
            <w:u w:val="single"/>
            <w:rPrChange w:id="119" w:author="imcdonald" w:date="2010-10-19T11:56:00Z">
              <w:rPr>
                <w:rFonts w:ascii="Arial" w:hAnsi="Arial" w:cs="Arial"/>
                <w:b/>
                <w:sz w:val="24"/>
                <w:szCs w:val="24"/>
                <w:u w:val="single"/>
              </w:rPr>
            </w:rPrChange>
          </w:rPr>
          <w:tab/>
        </w:r>
      </w:del>
      <w:ins w:id="120" w:author="imcdonald" w:date="2010-10-19T11:56:00Z">
        <w:r w:rsidRPr="00DF09EB">
          <w:rPr>
            <w:rFonts w:ascii="Arial" w:hAnsi="Arial" w:cs="Arial"/>
            <w:b/>
            <w:sz w:val="24"/>
            <w:szCs w:val="24"/>
            <w:u w:val="single"/>
            <w:rPrChange w:id="121" w:author="imcdonald" w:date="2010-10-19T11:56:00Z">
              <w:rPr>
                <w:rFonts w:ascii="Arial" w:hAnsi="Arial" w:cs="Arial"/>
                <w:b/>
                <w:sz w:val="24"/>
                <w:szCs w:val="24"/>
              </w:rPr>
            </w:rPrChange>
          </w:rPr>
          <w:t xml:space="preserve"> </w:t>
        </w:r>
      </w:ins>
      <w:r w:rsidRPr="004173FA">
        <w:rPr>
          <w:rFonts w:ascii="Arial" w:hAnsi="Arial" w:cs="Arial"/>
          <w:b/>
          <w:sz w:val="24"/>
          <w:szCs w:val="24"/>
          <w:u w:val="single"/>
          <w:rPrChange w:id="122" w:author="imcdonald">
            <w:rPr>
              <w:rFonts w:ascii="Arial" w:hAnsi="Arial" w:cs="Arial"/>
              <w:b/>
              <w:sz w:val="24"/>
              <w:szCs w:val="24"/>
              <w:u w:val="single"/>
            </w:rPr>
          </w:rPrChange>
        </w:rPr>
        <w:t>AT MUIRHEVNAMOR</w:t>
      </w:r>
    </w:p>
    <w:p w:rsidR="00DF09EB" w:rsidRPr="004173FA" w:rsidRDefault="00DF09EB" w:rsidP="001541FB">
      <w:pPr>
        <w:rPr>
          <w:rFonts w:ascii="Arial" w:hAnsi="Arial" w:cs="Arial"/>
          <w:b/>
          <w:sz w:val="24"/>
          <w:szCs w:val="24"/>
          <w:u w:val="single"/>
          <w:rPrChange w:id="123" w:author="imcdonald">
            <w:rPr>
              <w:rFonts w:ascii="Arial" w:hAnsi="Arial" w:cs="Arial"/>
              <w:b/>
              <w:sz w:val="24"/>
              <w:szCs w:val="24"/>
              <w:u w:val="single"/>
            </w:rPr>
          </w:rPrChange>
        </w:rPr>
      </w:pPr>
    </w:p>
    <w:p w:rsidR="00DF09EB" w:rsidRPr="00326282" w:rsidRDefault="00DF09EB" w:rsidP="00326282">
      <w:pPr>
        <w:ind w:left="1440"/>
        <w:rPr>
          <w:rFonts w:ascii="Arial" w:hAnsi="Arial" w:cs="Arial"/>
          <w:sz w:val="24"/>
          <w:szCs w:val="24"/>
        </w:rPr>
      </w:pPr>
      <w:r w:rsidRPr="00036C10">
        <w:rPr>
          <w:rFonts w:ascii="Arial" w:hAnsi="Arial" w:cs="Arial"/>
          <w:sz w:val="24"/>
          <w:szCs w:val="24"/>
        </w:rPr>
        <w:t>On the prop</w:t>
      </w:r>
      <w:r>
        <w:rPr>
          <w:rFonts w:ascii="Arial" w:hAnsi="Arial" w:cs="Arial"/>
          <w:sz w:val="24"/>
          <w:szCs w:val="24"/>
        </w:rPr>
        <w:t xml:space="preserve">osition of Councillor K Meenan and </w:t>
      </w:r>
      <w:r w:rsidRPr="00036C10">
        <w:rPr>
          <w:rFonts w:ascii="Arial" w:hAnsi="Arial" w:cs="Arial"/>
          <w:sz w:val="24"/>
          <w:szCs w:val="24"/>
        </w:rPr>
        <w:t>seconded by Councillor E O’Boyle, the Members agreed that the development proceed as outlined in the Manager’s Report.</w:t>
      </w:r>
    </w:p>
    <w:p w:rsidR="00DF09EB" w:rsidRDefault="00DF09EB" w:rsidP="001541FB">
      <w:pPr>
        <w:rPr>
          <w:rFonts w:ascii="Arial" w:hAnsi="Arial" w:cs="Arial"/>
          <w:b/>
          <w:sz w:val="24"/>
          <w:szCs w:val="24"/>
        </w:rPr>
      </w:pPr>
      <w:r>
        <w:rPr>
          <w:rFonts w:ascii="Arial" w:hAnsi="Arial" w:cs="Arial"/>
          <w:b/>
          <w:sz w:val="24"/>
          <w:szCs w:val="24"/>
        </w:rPr>
        <w:t>___________________________________________________________________</w:t>
      </w:r>
    </w:p>
    <w:p w:rsidR="00DF09EB" w:rsidRDefault="00DF09EB" w:rsidP="001541FB">
      <w:pPr>
        <w:rPr>
          <w:rFonts w:ascii="Arial" w:hAnsi="Arial" w:cs="Arial"/>
          <w:sz w:val="24"/>
          <w:szCs w:val="24"/>
        </w:rPr>
      </w:pPr>
    </w:p>
    <w:p w:rsidR="00DF09EB" w:rsidDel="00A60092" w:rsidRDefault="00DF09EB" w:rsidP="001541FB">
      <w:pPr>
        <w:rPr>
          <w:del w:id="124" w:author="imcdonald" w:date="2010-10-19T10:27:00Z"/>
          <w:rFonts w:ascii="Arial" w:hAnsi="Arial" w:cs="Arial"/>
          <w:b/>
          <w:sz w:val="24"/>
          <w:szCs w:val="24"/>
        </w:rPr>
      </w:pPr>
    </w:p>
    <w:p w:rsidR="00DF09EB" w:rsidDel="00A60092" w:rsidRDefault="00DF09EB" w:rsidP="001541FB">
      <w:pPr>
        <w:rPr>
          <w:del w:id="125" w:author="imcdonald" w:date="2010-10-19T10:27:00Z"/>
          <w:rFonts w:ascii="Arial" w:hAnsi="Arial" w:cs="Arial"/>
          <w:b/>
          <w:sz w:val="24"/>
          <w:szCs w:val="24"/>
        </w:rPr>
      </w:pPr>
    </w:p>
    <w:p w:rsidR="00DF09EB" w:rsidDel="00A60092" w:rsidRDefault="00DF09EB" w:rsidP="001541FB">
      <w:pPr>
        <w:rPr>
          <w:del w:id="126" w:author="imcdonald" w:date="2010-10-19T10:27:00Z"/>
          <w:rFonts w:ascii="Arial" w:hAnsi="Arial" w:cs="Arial"/>
          <w:b/>
          <w:sz w:val="24"/>
          <w:szCs w:val="24"/>
        </w:rPr>
      </w:pPr>
    </w:p>
    <w:p w:rsidR="00DF09EB" w:rsidDel="00A60092" w:rsidRDefault="00DF09EB" w:rsidP="001541FB">
      <w:pPr>
        <w:rPr>
          <w:del w:id="127" w:author="imcdonald" w:date="2010-10-19T10:27:00Z"/>
          <w:rFonts w:ascii="Arial" w:hAnsi="Arial" w:cs="Arial"/>
          <w:b/>
          <w:sz w:val="24"/>
          <w:szCs w:val="24"/>
        </w:rPr>
      </w:pPr>
    </w:p>
    <w:p w:rsidR="00DF09EB" w:rsidDel="00A60092" w:rsidRDefault="00DF09EB" w:rsidP="001541FB">
      <w:pPr>
        <w:rPr>
          <w:del w:id="128" w:author="imcdonald" w:date="2010-10-19T10:27:00Z"/>
          <w:rFonts w:ascii="Arial" w:hAnsi="Arial" w:cs="Arial"/>
          <w:b/>
          <w:sz w:val="24"/>
          <w:szCs w:val="24"/>
        </w:rPr>
      </w:pPr>
    </w:p>
    <w:p w:rsidR="00DF09EB" w:rsidDel="00A60092" w:rsidRDefault="00DF09EB" w:rsidP="001541FB">
      <w:pPr>
        <w:rPr>
          <w:del w:id="129" w:author="imcdonald" w:date="2010-10-19T10:27:00Z"/>
          <w:rFonts w:ascii="Arial" w:hAnsi="Arial" w:cs="Arial"/>
          <w:b/>
          <w:sz w:val="24"/>
          <w:szCs w:val="24"/>
        </w:rPr>
      </w:pPr>
    </w:p>
    <w:p w:rsidR="00DF09EB" w:rsidRDefault="00DF09EB" w:rsidP="001541FB">
      <w:pPr>
        <w:rPr>
          <w:rFonts w:ascii="Arial" w:hAnsi="Arial" w:cs="Arial"/>
          <w:b/>
          <w:sz w:val="24"/>
          <w:szCs w:val="24"/>
          <w:u w:val="single"/>
        </w:rPr>
      </w:pPr>
      <w:del w:id="130" w:author="imcdonald" w:date="2010-10-19T10:01:00Z">
        <w:r w:rsidRPr="001C1C11" w:rsidDel="005C2544">
          <w:rPr>
            <w:rFonts w:ascii="Arial" w:hAnsi="Arial" w:cs="Arial"/>
            <w:b/>
            <w:sz w:val="24"/>
            <w:szCs w:val="24"/>
          </w:rPr>
          <w:delText>000</w:delText>
        </w:r>
      </w:del>
      <w:ins w:id="131" w:author="imcdonald" w:date="2010-10-19T10:01:00Z">
        <w:r>
          <w:rPr>
            <w:rFonts w:ascii="Arial" w:hAnsi="Arial" w:cs="Arial"/>
            <w:b/>
            <w:sz w:val="24"/>
            <w:szCs w:val="24"/>
          </w:rPr>
          <w:t>208</w:t>
        </w:r>
      </w:ins>
      <w:r w:rsidRPr="001C1C11">
        <w:rPr>
          <w:rFonts w:ascii="Arial" w:hAnsi="Arial" w:cs="Arial"/>
          <w:b/>
          <w:sz w:val="24"/>
          <w:szCs w:val="24"/>
        </w:rPr>
        <w:t>/10</w:t>
      </w:r>
      <w:r>
        <w:rPr>
          <w:rFonts w:ascii="Arial" w:hAnsi="Arial" w:cs="Arial"/>
          <w:b/>
          <w:sz w:val="24"/>
          <w:szCs w:val="24"/>
        </w:rPr>
        <w:tab/>
      </w:r>
      <w:r>
        <w:rPr>
          <w:rFonts w:ascii="Arial" w:hAnsi="Arial" w:cs="Arial"/>
          <w:b/>
          <w:sz w:val="24"/>
          <w:szCs w:val="24"/>
          <w:u w:val="single"/>
        </w:rPr>
        <w:t>REVISED REVENUE BUDGET</w:t>
      </w:r>
    </w:p>
    <w:p w:rsidR="00DF09EB" w:rsidRDefault="00DF09EB" w:rsidP="001541FB">
      <w:pPr>
        <w:rPr>
          <w:rFonts w:ascii="Arial" w:hAnsi="Arial" w:cs="Arial"/>
          <w:b/>
          <w:sz w:val="24"/>
          <w:szCs w:val="24"/>
          <w:u w:val="single"/>
        </w:rPr>
      </w:pPr>
    </w:p>
    <w:p w:rsidR="00DF09EB" w:rsidRPr="00B93898" w:rsidRDefault="00DF09EB" w:rsidP="00487C43">
      <w:pPr>
        <w:ind w:left="1440"/>
        <w:rPr>
          <w:rFonts w:ascii="Arial" w:hAnsi="Arial" w:cs="Arial"/>
          <w:sz w:val="24"/>
          <w:szCs w:val="24"/>
        </w:rPr>
      </w:pPr>
      <w:r>
        <w:rPr>
          <w:rFonts w:ascii="Arial" w:hAnsi="Arial" w:cs="Arial"/>
          <w:sz w:val="24"/>
          <w:szCs w:val="24"/>
        </w:rPr>
        <w:t>David Storey advised that we are on target as regards the cutbacks required to address the shortfall in revenue expenditure outlined to the Members at the July meeting.  Cathaoirleach Councillor C Keelan asked if there had been any response from the Department in relation to the release of internal capital receipts.  David Storey said that no advice has been received from the Department.  On the proposition of Councillor J D’Arcy and seconded by Cathaoirleach Councillor C Keelan, it was agreed to follow up with the Department.</w:t>
      </w:r>
      <w:r>
        <w:rPr>
          <w:rFonts w:ascii="Arial" w:hAnsi="Arial" w:cs="Arial"/>
          <w:sz w:val="24"/>
          <w:szCs w:val="24"/>
        </w:rPr>
        <w:tab/>
      </w:r>
      <w:r>
        <w:rPr>
          <w:rFonts w:ascii="Arial" w:hAnsi="Arial" w:cs="Arial"/>
          <w:sz w:val="24"/>
          <w:szCs w:val="24"/>
        </w:rPr>
        <w:tab/>
      </w:r>
    </w:p>
    <w:p w:rsidR="00DF09EB" w:rsidRDefault="00DF09EB" w:rsidP="001541FB">
      <w:pPr>
        <w:rPr>
          <w:rFonts w:ascii="Arial" w:hAnsi="Arial" w:cs="Arial"/>
          <w:b/>
          <w:sz w:val="24"/>
          <w:szCs w:val="24"/>
        </w:rPr>
      </w:pPr>
      <w:r>
        <w:rPr>
          <w:rFonts w:ascii="Arial" w:hAnsi="Arial" w:cs="Arial"/>
          <w:b/>
          <w:sz w:val="24"/>
          <w:szCs w:val="24"/>
        </w:rPr>
        <w:t>___________________________________________________________________</w:t>
      </w:r>
    </w:p>
    <w:p w:rsidR="00DF09EB" w:rsidRDefault="00DF09EB" w:rsidP="001541FB">
      <w:pPr>
        <w:rPr>
          <w:rFonts w:ascii="Arial" w:hAnsi="Arial" w:cs="Arial"/>
          <w:b/>
          <w:sz w:val="24"/>
          <w:szCs w:val="24"/>
        </w:rPr>
      </w:pPr>
    </w:p>
    <w:p w:rsidR="00DF09EB" w:rsidRDefault="00DF09EB" w:rsidP="00251CFC">
      <w:pPr>
        <w:ind w:left="1440" w:hanging="1440"/>
        <w:rPr>
          <w:rFonts w:ascii="Arial" w:hAnsi="Arial" w:cs="Arial"/>
          <w:b/>
          <w:sz w:val="24"/>
          <w:szCs w:val="24"/>
          <w:u w:val="single"/>
        </w:rPr>
      </w:pPr>
      <w:del w:id="132" w:author="imcdonald" w:date="2010-10-19T10:01:00Z">
        <w:r w:rsidDel="005C2544">
          <w:rPr>
            <w:rFonts w:ascii="Arial" w:hAnsi="Arial" w:cs="Arial"/>
            <w:b/>
            <w:sz w:val="24"/>
            <w:szCs w:val="24"/>
          </w:rPr>
          <w:delText>000</w:delText>
        </w:r>
      </w:del>
      <w:ins w:id="133" w:author="imcdonald" w:date="2010-10-19T10:01:00Z">
        <w:r>
          <w:rPr>
            <w:rFonts w:ascii="Arial" w:hAnsi="Arial" w:cs="Arial"/>
            <w:b/>
            <w:sz w:val="24"/>
            <w:szCs w:val="24"/>
          </w:rPr>
          <w:t>209</w:t>
        </w:r>
      </w:ins>
      <w:r>
        <w:rPr>
          <w:rFonts w:ascii="Arial" w:hAnsi="Arial" w:cs="Arial"/>
          <w:b/>
          <w:sz w:val="24"/>
          <w:szCs w:val="24"/>
        </w:rPr>
        <w:t>/10</w:t>
      </w:r>
      <w:r>
        <w:rPr>
          <w:rFonts w:ascii="Arial" w:hAnsi="Arial" w:cs="Arial"/>
          <w:b/>
          <w:sz w:val="24"/>
          <w:szCs w:val="24"/>
        </w:rPr>
        <w:tab/>
      </w:r>
      <w:r w:rsidRPr="004C0893">
        <w:rPr>
          <w:rFonts w:ascii="Arial" w:hAnsi="Arial" w:cs="Arial"/>
          <w:b/>
          <w:sz w:val="24"/>
          <w:szCs w:val="24"/>
          <w:u w:val="single"/>
        </w:rPr>
        <w:t>PROPOSED EXTINGUISHMENT OF PUBLIC RIGHT OF WAY AND ABANDONMENT OF THE PUBLIC ROAD KNOWN AS COTTER’S LANE/RAMSEY’S LANE OFF CARRICKMACROSS ROAD, DUNDALK</w:t>
      </w:r>
    </w:p>
    <w:p w:rsidR="00DF09EB" w:rsidRDefault="00DF09EB" w:rsidP="00251CFC">
      <w:pPr>
        <w:ind w:left="1440" w:hanging="1440"/>
        <w:rPr>
          <w:rFonts w:ascii="Arial" w:hAnsi="Arial" w:cs="Arial"/>
          <w:b/>
          <w:sz w:val="24"/>
          <w:szCs w:val="24"/>
          <w:u w:val="single"/>
        </w:rPr>
      </w:pPr>
    </w:p>
    <w:p w:rsidR="00DF09EB" w:rsidRPr="001422AC" w:rsidRDefault="00DF09EB" w:rsidP="00251CFC">
      <w:pPr>
        <w:ind w:left="1440" w:hanging="1440"/>
        <w:rPr>
          <w:rFonts w:ascii="Arial" w:hAnsi="Arial" w:cs="Arial"/>
          <w:sz w:val="24"/>
          <w:szCs w:val="24"/>
        </w:rPr>
      </w:pPr>
      <w:r>
        <w:rPr>
          <w:rFonts w:ascii="Arial" w:hAnsi="Arial" w:cs="Arial"/>
          <w:b/>
          <w:sz w:val="24"/>
          <w:szCs w:val="24"/>
        </w:rPr>
        <w:tab/>
      </w:r>
      <w:r>
        <w:rPr>
          <w:rFonts w:ascii="Arial" w:hAnsi="Arial" w:cs="Arial"/>
          <w:sz w:val="24"/>
          <w:szCs w:val="24"/>
        </w:rPr>
        <w:t>John Lawrence advised that eight submissions were made during the public consultation period and all eight objected to the proposal.  Councillor H Todd said he had been asked to make representation on behalf of Joseph Faughey who owns the land at the bottom of the lane.  Mr Faughey is concerned that he will not be able to access his site if the public right of way is extinguished and the public road is abandoned.  Councillor J Ryan asked about the status of the road if it is extinguished and abandoned.  John Lawrence said it would mean that the Council would no longer maintain the road.  He said the Residents in the area would continue to have user rights.  However, he said he did not have a legal opinion in relation to same.  Councillor E O’Boyle asked if the person seeking the extinguishment/abandonment had given a reason for the request and John Lawrence said the person had spend money on the lane believing it to be a private road.  I</w:t>
      </w:r>
      <w:r w:rsidRPr="00316EC5">
        <w:rPr>
          <w:rFonts w:ascii="Arial" w:hAnsi="Arial" w:cs="Arial"/>
          <w:sz w:val="24"/>
          <w:szCs w:val="24"/>
        </w:rPr>
        <w:t xml:space="preserve">t was proposed </w:t>
      </w:r>
      <w:r>
        <w:rPr>
          <w:rFonts w:ascii="Arial" w:hAnsi="Arial" w:cs="Arial"/>
          <w:sz w:val="24"/>
          <w:szCs w:val="24"/>
        </w:rPr>
        <w:t xml:space="preserve">by </w:t>
      </w:r>
      <w:r w:rsidRPr="00316EC5">
        <w:rPr>
          <w:rFonts w:ascii="Arial" w:hAnsi="Arial" w:cs="Arial"/>
          <w:sz w:val="24"/>
          <w:szCs w:val="24"/>
        </w:rPr>
        <w:t>Councillor H Todd and seconded by Councillor J Green, not to extinguish the public right of way and abandon the public road known as Cotter’s Lane/Ramsey Lane, off Carrickmacross Road, Dundalk</w:t>
      </w:r>
      <w:r>
        <w:rPr>
          <w:rFonts w:ascii="Arial" w:hAnsi="Arial" w:cs="Arial"/>
          <w:sz w:val="24"/>
          <w:szCs w:val="24"/>
        </w:rPr>
        <w:t xml:space="preserve">. </w:t>
      </w:r>
      <w:r w:rsidRPr="00316EC5">
        <w:rPr>
          <w:rFonts w:ascii="Arial" w:hAnsi="Arial" w:cs="Arial"/>
          <w:sz w:val="24"/>
          <w:szCs w:val="24"/>
        </w:rPr>
        <w:t xml:space="preserve"> Following a vote of the Members th</w:t>
      </w:r>
      <w:r>
        <w:rPr>
          <w:rFonts w:ascii="Arial" w:hAnsi="Arial" w:cs="Arial"/>
          <w:sz w:val="24"/>
          <w:szCs w:val="24"/>
        </w:rPr>
        <w:t>is</w:t>
      </w:r>
      <w:r w:rsidRPr="00316EC5">
        <w:rPr>
          <w:rFonts w:ascii="Arial" w:hAnsi="Arial" w:cs="Arial"/>
          <w:sz w:val="24"/>
          <w:szCs w:val="24"/>
        </w:rPr>
        <w:t xml:space="preserve"> proposal was unanimously agreed.</w:t>
      </w:r>
      <w:r>
        <w:rPr>
          <w:rFonts w:ascii="Arial" w:hAnsi="Arial" w:cs="Arial"/>
          <w:sz w:val="24"/>
          <w:szCs w:val="24"/>
        </w:rPr>
        <w:t xml:space="preserve">  </w:t>
      </w:r>
    </w:p>
    <w:p w:rsidR="00DF09EB" w:rsidRDefault="00DF09EB" w:rsidP="005432E0">
      <w:pPr>
        <w:rPr>
          <w:rFonts w:ascii="Arial" w:hAnsi="Arial" w:cs="Arial"/>
          <w:b/>
          <w:sz w:val="24"/>
          <w:szCs w:val="24"/>
        </w:rPr>
      </w:pPr>
      <w:r>
        <w:rPr>
          <w:rFonts w:ascii="Arial" w:hAnsi="Arial" w:cs="Arial"/>
          <w:b/>
          <w:sz w:val="24"/>
          <w:szCs w:val="24"/>
        </w:rPr>
        <w:t>___________________________________________________________________</w:t>
      </w:r>
    </w:p>
    <w:p w:rsidR="00DF09EB" w:rsidRDefault="00DF09EB" w:rsidP="00CE6017">
      <w:pPr>
        <w:ind w:left="1440" w:hanging="1440"/>
        <w:rPr>
          <w:rFonts w:ascii="Arial" w:hAnsi="Arial" w:cs="Arial"/>
          <w:b/>
          <w:sz w:val="24"/>
          <w:szCs w:val="24"/>
        </w:rPr>
      </w:pPr>
    </w:p>
    <w:p w:rsidR="00DF09EB" w:rsidRDefault="00DF09EB" w:rsidP="00CE6017">
      <w:pPr>
        <w:ind w:left="1440" w:hanging="1440"/>
        <w:rPr>
          <w:rFonts w:ascii="Arial" w:hAnsi="Arial" w:cs="Arial"/>
          <w:b/>
          <w:sz w:val="24"/>
          <w:szCs w:val="24"/>
          <w:u w:val="single"/>
        </w:rPr>
      </w:pPr>
      <w:del w:id="134" w:author="imcdonald" w:date="2010-10-19T10:01:00Z">
        <w:r w:rsidDel="005C2544">
          <w:rPr>
            <w:rFonts w:ascii="Arial" w:hAnsi="Arial" w:cs="Arial"/>
            <w:b/>
            <w:sz w:val="24"/>
            <w:szCs w:val="24"/>
          </w:rPr>
          <w:delText>000</w:delText>
        </w:r>
      </w:del>
      <w:ins w:id="135" w:author="imcdonald" w:date="2010-10-19T10:01:00Z">
        <w:r>
          <w:rPr>
            <w:rFonts w:ascii="Arial" w:hAnsi="Arial" w:cs="Arial"/>
            <w:b/>
            <w:sz w:val="24"/>
            <w:szCs w:val="24"/>
          </w:rPr>
          <w:t>210</w:t>
        </w:r>
      </w:ins>
      <w:r>
        <w:rPr>
          <w:rFonts w:ascii="Arial" w:hAnsi="Arial" w:cs="Arial"/>
          <w:b/>
          <w:sz w:val="24"/>
          <w:szCs w:val="24"/>
        </w:rPr>
        <w:t>/10</w:t>
      </w:r>
      <w:r>
        <w:rPr>
          <w:rFonts w:ascii="Arial" w:hAnsi="Arial" w:cs="Arial"/>
          <w:b/>
          <w:sz w:val="24"/>
          <w:szCs w:val="24"/>
        </w:rPr>
        <w:tab/>
      </w:r>
      <w:r w:rsidRPr="004405F1">
        <w:rPr>
          <w:rFonts w:ascii="Arial" w:hAnsi="Arial" w:cs="Arial"/>
          <w:b/>
          <w:sz w:val="24"/>
          <w:szCs w:val="24"/>
          <w:u w:val="single"/>
        </w:rPr>
        <w:t>REVISION OF FIRE &amp; EMERGENCY OPERATION PLAN UNDER SECTION 26 OF THE FIRE SERVICE ACT 1981</w:t>
      </w:r>
    </w:p>
    <w:p w:rsidR="00DF09EB" w:rsidRDefault="00DF09EB" w:rsidP="00CE6017">
      <w:pPr>
        <w:ind w:left="1440" w:hanging="1440"/>
        <w:rPr>
          <w:rFonts w:ascii="Arial" w:hAnsi="Arial" w:cs="Arial"/>
          <w:b/>
          <w:sz w:val="24"/>
          <w:szCs w:val="24"/>
          <w:u w:val="single"/>
        </w:rPr>
      </w:pPr>
    </w:p>
    <w:p w:rsidR="00DF09EB" w:rsidRPr="00E92415" w:rsidRDefault="00DF09EB" w:rsidP="00CE6017">
      <w:pPr>
        <w:ind w:left="1440" w:hanging="1440"/>
        <w:rPr>
          <w:rFonts w:ascii="Arial" w:hAnsi="Arial" w:cs="Arial"/>
          <w:sz w:val="24"/>
          <w:szCs w:val="24"/>
        </w:rPr>
      </w:pPr>
      <w:r>
        <w:rPr>
          <w:rFonts w:ascii="Arial" w:hAnsi="Arial" w:cs="Arial"/>
          <w:sz w:val="24"/>
          <w:szCs w:val="24"/>
        </w:rPr>
        <w:tab/>
        <w:t xml:space="preserve">Councillor E O’Boyle said he was disappointed with the revised Plan.  He said that Dundalk will become downgraded to a part time service.  He was concerned that there would be a crew of only 6 on duty from 11.00 p.m. to 9.00 a.m.  Eamonn Woulfe, Chief Fire Officer, advised that the Plan indicates that there will be 3 full time personnel and 8 retained personnel on duty during these hours.  He said this is the current arrangement and there has been no change.  Councillor O’Boyle was unhappy that a </w:t>
      </w:r>
      <w:del w:id="136" w:author="imcdonald" w:date="2010-10-19T10:32:00Z">
        <w:r w:rsidDel="00823B11">
          <w:rPr>
            <w:rFonts w:ascii="Arial" w:hAnsi="Arial" w:cs="Arial"/>
            <w:sz w:val="24"/>
            <w:szCs w:val="24"/>
          </w:rPr>
          <w:delText>google</w:delText>
        </w:r>
      </w:del>
      <w:ins w:id="137" w:author="imcdonald" w:date="2010-10-19T10:32:00Z">
        <w:r>
          <w:rPr>
            <w:rFonts w:ascii="Arial" w:hAnsi="Arial" w:cs="Arial"/>
            <w:sz w:val="24"/>
            <w:szCs w:val="24"/>
          </w:rPr>
          <w:t>Google</w:t>
        </w:r>
      </w:ins>
      <w:r>
        <w:rPr>
          <w:rFonts w:ascii="Arial" w:hAnsi="Arial" w:cs="Arial"/>
          <w:sz w:val="24"/>
          <w:szCs w:val="24"/>
        </w:rPr>
        <w:t xml:space="preserve"> map had been used to show the location of Dunda</w:t>
      </w:r>
      <w:ins w:id="138" w:author="imcdonald" w:date="2010-10-19T10:27:00Z">
        <w:r>
          <w:rPr>
            <w:rFonts w:ascii="Arial" w:hAnsi="Arial" w:cs="Arial"/>
            <w:sz w:val="24"/>
            <w:szCs w:val="24"/>
          </w:rPr>
          <w:t>l</w:t>
        </w:r>
      </w:ins>
      <w:r>
        <w:rPr>
          <w:rFonts w:ascii="Arial" w:hAnsi="Arial" w:cs="Arial"/>
          <w:sz w:val="24"/>
          <w:szCs w:val="24"/>
        </w:rPr>
        <w:t>k Fire Stat</w:t>
      </w:r>
      <w:del w:id="139" w:author="Frank Pentony" w:date="2010-10-17T23:43:00Z">
        <w:r w:rsidDel="000F2BC9">
          <w:rPr>
            <w:rFonts w:ascii="Arial" w:hAnsi="Arial" w:cs="Arial"/>
            <w:sz w:val="24"/>
            <w:szCs w:val="24"/>
          </w:rPr>
          <w:delText>i</w:delText>
        </w:r>
      </w:del>
      <w:r>
        <w:rPr>
          <w:rFonts w:ascii="Arial" w:hAnsi="Arial" w:cs="Arial"/>
          <w:sz w:val="24"/>
          <w:szCs w:val="24"/>
        </w:rPr>
        <w:t xml:space="preserve">ion rather than a map of our own.  Eamonn Woulfe, Chief Fire Officer informed the Members that the pocket alerter used by the fire fighters in Dundalk Fire Station is the same alerter used in all the other counties in Leinster.  He advised that they are tone communication only.  Councillor E O’Boyle said that it is his understanding that Chemdata is not used in Dundalk.   Eamonn Woulfe stated that Chemdata is used in Dundalk.  Councillor E O’Boyle commented that the Louth Major Emergency Plan 2008 is out of date.  Eamonn Woulfe said it is not out of date and is updated on an ongoing basis.   He said the Plan is accurate and up to date.  Councillor O’Boyle said the Appendix 1 Map is out of date.  Eamonn Walsh, Director of Services said it is an indicative map of the areas and he would be happy with its accuracy.  Councillor O’Boyle said the Performance Indicators 2009 (A2.2) relate to Drogheda and not Dundalk.  Eamonn Woulfe, Chief Fire Officer said that this is not the case as they are average figures for the County as a whole i.e. Dundalk and the other 4 Stations in Louth.  Councillor O’Boyle said the Plan has a number of inaccuracies.  Conn Murray, County Manager, said that Councillor O’Boyle may not agree with the Plan but that does not make the document inaccurate.   He said that Dundalk Fire Service will continue to provide the best service to Dundalk and the County.  He said it will remain a full time service and will continue as is with no change what so ever.  Councillor O Morgan was concerned that Dundalk Station will be empty from 11.00 p.m. to 9.00 a.m. and fears that lives may be lost if the plan goes ahead.  The County Manager reminded the Members that they have no role or function in the delivery of the service.  Eamonn Walsh, Director of Services, stated again that the cover rota set out in the Plan is the current structure.  He said that if any changes come to pass or if any new arrangements are put in place that a new Section 26 Plan will have to be prepared and will come back to the Members.  On the proposition of Councillor J Ryan and seconded by Councillor O Herr (subject to the concerns being minuted), the Fire and Emergency Operations Plan was adopted. </w:t>
      </w:r>
    </w:p>
    <w:p w:rsidR="00DF09EB" w:rsidRDefault="00DF09EB" w:rsidP="00CE6017">
      <w:pPr>
        <w:rPr>
          <w:rFonts w:ascii="Arial" w:hAnsi="Arial" w:cs="Arial"/>
          <w:b/>
          <w:sz w:val="24"/>
          <w:szCs w:val="24"/>
        </w:rPr>
      </w:pPr>
      <w:r>
        <w:rPr>
          <w:rFonts w:ascii="Arial" w:hAnsi="Arial" w:cs="Arial"/>
          <w:b/>
          <w:sz w:val="24"/>
          <w:szCs w:val="24"/>
        </w:rPr>
        <w:t>___________________________________________________________________</w:t>
      </w:r>
    </w:p>
    <w:p w:rsidR="00DF09EB" w:rsidRDefault="00DF09EB" w:rsidP="00CE6017">
      <w:pPr>
        <w:ind w:left="1440" w:hanging="1440"/>
        <w:rPr>
          <w:rFonts w:ascii="Arial" w:hAnsi="Arial" w:cs="Arial"/>
          <w:b/>
          <w:sz w:val="24"/>
          <w:szCs w:val="24"/>
          <w:u w:val="single"/>
        </w:rPr>
      </w:pPr>
    </w:p>
    <w:p w:rsidR="00DF09EB" w:rsidRDefault="00DF09EB" w:rsidP="00CE6017">
      <w:pPr>
        <w:ind w:left="1440" w:hanging="1440"/>
        <w:rPr>
          <w:rFonts w:ascii="Arial" w:hAnsi="Arial" w:cs="Arial"/>
          <w:b/>
          <w:sz w:val="24"/>
          <w:szCs w:val="24"/>
          <w:u w:val="single"/>
        </w:rPr>
      </w:pPr>
      <w:del w:id="140" w:author="imcdonald" w:date="2010-10-19T10:01:00Z">
        <w:r w:rsidDel="005C2544">
          <w:rPr>
            <w:rFonts w:ascii="Arial" w:hAnsi="Arial" w:cs="Arial"/>
            <w:b/>
            <w:sz w:val="24"/>
            <w:szCs w:val="24"/>
          </w:rPr>
          <w:delText>000</w:delText>
        </w:r>
      </w:del>
      <w:ins w:id="141" w:author="imcdonald" w:date="2010-10-19T10:01:00Z">
        <w:r>
          <w:rPr>
            <w:rFonts w:ascii="Arial" w:hAnsi="Arial" w:cs="Arial"/>
            <w:b/>
            <w:sz w:val="24"/>
            <w:szCs w:val="24"/>
          </w:rPr>
          <w:t>211</w:t>
        </w:r>
      </w:ins>
      <w:r>
        <w:rPr>
          <w:rFonts w:ascii="Arial" w:hAnsi="Arial" w:cs="Arial"/>
          <w:b/>
          <w:sz w:val="24"/>
          <w:szCs w:val="24"/>
        </w:rPr>
        <w:t>/10</w:t>
      </w:r>
      <w:r>
        <w:rPr>
          <w:rFonts w:ascii="Arial" w:hAnsi="Arial" w:cs="Arial"/>
          <w:b/>
          <w:sz w:val="24"/>
          <w:szCs w:val="24"/>
        </w:rPr>
        <w:tab/>
      </w:r>
      <w:r>
        <w:rPr>
          <w:rFonts w:ascii="Arial" w:hAnsi="Arial" w:cs="Arial"/>
          <w:b/>
          <w:sz w:val="24"/>
          <w:szCs w:val="24"/>
          <w:u w:val="single"/>
        </w:rPr>
        <w:t>SUSPENSION OF STANDING ORDERS</w:t>
      </w:r>
    </w:p>
    <w:p w:rsidR="00DF09EB" w:rsidRDefault="00DF09EB" w:rsidP="00CE6017">
      <w:pPr>
        <w:ind w:left="1440" w:hanging="1440"/>
        <w:rPr>
          <w:rFonts w:ascii="Arial" w:hAnsi="Arial" w:cs="Arial"/>
          <w:b/>
          <w:sz w:val="24"/>
          <w:szCs w:val="24"/>
          <w:u w:val="single"/>
        </w:rPr>
      </w:pPr>
    </w:p>
    <w:p w:rsidR="00DF09EB" w:rsidRPr="00B93898" w:rsidRDefault="00DF09EB" w:rsidP="00CE6017">
      <w:pPr>
        <w:ind w:left="1440" w:hanging="1440"/>
        <w:rPr>
          <w:rFonts w:ascii="Arial" w:hAnsi="Arial" w:cs="Arial"/>
          <w:sz w:val="24"/>
          <w:szCs w:val="24"/>
        </w:rPr>
      </w:pPr>
      <w:r>
        <w:rPr>
          <w:rFonts w:ascii="Arial" w:hAnsi="Arial" w:cs="Arial"/>
          <w:sz w:val="24"/>
          <w:szCs w:val="24"/>
        </w:rPr>
        <w:tab/>
        <w:t>The Members agreed to suspend Standing Orders to extend the meeting to 10.15 p.m.</w:t>
      </w:r>
    </w:p>
    <w:p w:rsidR="00DF09EB" w:rsidRDefault="00DF09EB" w:rsidP="00CE6017">
      <w:pPr>
        <w:pBdr>
          <w:bottom w:val="single" w:sz="12" w:space="1" w:color="auto"/>
        </w:pBdr>
        <w:ind w:left="1440" w:hanging="1440"/>
        <w:rPr>
          <w:rFonts w:ascii="Arial" w:hAnsi="Arial" w:cs="Arial"/>
          <w:b/>
          <w:sz w:val="24"/>
          <w:szCs w:val="24"/>
          <w:u w:val="single"/>
        </w:rPr>
      </w:pPr>
    </w:p>
    <w:p w:rsidR="00DF09EB" w:rsidRPr="005C719D" w:rsidRDefault="00DF09EB" w:rsidP="00CE6017">
      <w:pPr>
        <w:ind w:left="1440" w:hanging="1440"/>
        <w:rPr>
          <w:rFonts w:ascii="Arial" w:hAnsi="Arial" w:cs="Arial"/>
          <w:b/>
          <w:sz w:val="24"/>
          <w:szCs w:val="24"/>
        </w:rPr>
      </w:pPr>
    </w:p>
    <w:p w:rsidR="00DF09EB" w:rsidRDefault="00DF09EB" w:rsidP="00CE6017">
      <w:pPr>
        <w:ind w:left="1440" w:hanging="1440"/>
        <w:rPr>
          <w:rFonts w:ascii="Arial" w:hAnsi="Arial" w:cs="Arial"/>
          <w:b/>
          <w:sz w:val="24"/>
          <w:szCs w:val="24"/>
          <w:u w:val="single"/>
        </w:rPr>
      </w:pPr>
      <w:del w:id="142" w:author="imcdonald" w:date="2010-10-19T10:01:00Z">
        <w:r w:rsidDel="005C2544">
          <w:rPr>
            <w:rFonts w:ascii="Arial" w:hAnsi="Arial" w:cs="Arial"/>
            <w:b/>
            <w:sz w:val="24"/>
            <w:szCs w:val="24"/>
          </w:rPr>
          <w:delText>000</w:delText>
        </w:r>
      </w:del>
      <w:ins w:id="143" w:author="imcdonald" w:date="2010-10-19T10:01:00Z">
        <w:r>
          <w:rPr>
            <w:rFonts w:ascii="Arial" w:hAnsi="Arial" w:cs="Arial"/>
            <w:b/>
            <w:sz w:val="24"/>
            <w:szCs w:val="24"/>
          </w:rPr>
          <w:t>212</w:t>
        </w:r>
      </w:ins>
      <w:r>
        <w:rPr>
          <w:rFonts w:ascii="Arial" w:hAnsi="Arial" w:cs="Arial"/>
          <w:b/>
          <w:sz w:val="24"/>
          <w:szCs w:val="24"/>
        </w:rPr>
        <w:t>/10</w:t>
      </w:r>
      <w:r>
        <w:rPr>
          <w:rFonts w:ascii="Arial" w:hAnsi="Arial" w:cs="Arial"/>
          <w:b/>
          <w:sz w:val="24"/>
          <w:szCs w:val="24"/>
        </w:rPr>
        <w:tab/>
      </w:r>
      <w:r>
        <w:rPr>
          <w:rFonts w:ascii="Arial" w:hAnsi="Arial" w:cs="Arial"/>
          <w:b/>
          <w:sz w:val="24"/>
          <w:szCs w:val="24"/>
          <w:u w:val="single"/>
        </w:rPr>
        <w:t>TIDY TOWNS REPORT 2010</w:t>
      </w:r>
    </w:p>
    <w:p w:rsidR="00DF09EB" w:rsidRDefault="00DF09EB" w:rsidP="00CE6017">
      <w:pPr>
        <w:ind w:left="1440" w:hanging="1440"/>
        <w:rPr>
          <w:rFonts w:ascii="Arial" w:hAnsi="Arial" w:cs="Arial"/>
          <w:b/>
          <w:sz w:val="24"/>
          <w:szCs w:val="24"/>
          <w:u w:val="single"/>
        </w:rPr>
      </w:pPr>
    </w:p>
    <w:p w:rsidR="00DF09EB" w:rsidRPr="004C5EBD" w:rsidRDefault="00DF09EB" w:rsidP="00CE6017">
      <w:pPr>
        <w:ind w:left="1440" w:hanging="1440"/>
        <w:rPr>
          <w:rFonts w:ascii="Arial" w:hAnsi="Arial" w:cs="Arial"/>
          <w:sz w:val="24"/>
          <w:szCs w:val="24"/>
        </w:rPr>
      </w:pPr>
      <w:r>
        <w:rPr>
          <w:rFonts w:ascii="Arial" w:hAnsi="Arial" w:cs="Arial"/>
          <w:sz w:val="24"/>
          <w:szCs w:val="24"/>
        </w:rPr>
        <w:tab/>
        <w:t>Councillor J D’Arcy congratulated the Dundalk Tidy Towns Committee and the Dundalk Town Council outdoor staff on securing another gold medal award in the 2010 Tidy Towns Competition.  He noted that the adjudicator welcomed the redevelopment of the Market Square.  Cathaoirleach, Councillor C Keelan said Dundalk was in the last 4 in the large urban centres category and said we should be proud of this result.  Councillor M Butler asked if the report was available and John Lawrence said it is on the website.  He also advised that the Council write to the Groups mentioned in the report to thank them for all their efforts.  The Tallanstown Tidy Towns Committee was congratulated on their win.  Councillor J Ryan commented that the marks awarded to Dundalk would suggest that the Market Square as it is did not go against us.  He said we should commend the 13 schools who have Green Flags.  Councillor O Herr said edible landscapes should be encouraged.</w:t>
      </w:r>
    </w:p>
    <w:p w:rsidR="00DF09EB" w:rsidRDefault="00DF09EB" w:rsidP="00CE6017">
      <w:pPr>
        <w:rPr>
          <w:rFonts w:ascii="Arial" w:hAnsi="Arial" w:cs="Arial"/>
          <w:b/>
          <w:sz w:val="24"/>
          <w:szCs w:val="24"/>
        </w:rPr>
      </w:pPr>
      <w:r>
        <w:rPr>
          <w:rFonts w:ascii="Arial" w:hAnsi="Arial" w:cs="Arial"/>
          <w:b/>
          <w:sz w:val="24"/>
          <w:szCs w:val="24"/>
        </w:rPr>
        <w:t>___________________________________________________________________</w:t>
      </w:r>
    </w:p>
    <w:p w:rsidR="00DF09EB" w:rsidRDefault="00DF09EB" w:rsidP="00CE6017">
      <w:pPr>
        <w:ind w:left="1440" w:hanging="1440"/>
        <w:rPr>
          <w:rFonts w:ascii="Arial" w:hAnsi="Arial" w:cs="Arial"/>
          <w:b/>
          <w:sz w:val="24"/>
          <w:szCs w:val="24"/>
          <w:u w:val="single"/>
        </w:rPr>
      </w:pPr>
    </w:p>
    <w:p w:rsidR="00DF09EB" w:rsidRDefault="00DF09EB" w:rsidP="00CE6017">
      <w:pPr>
        <w:ind w:left="1440" w:hanging="1440"/>
        <w:rPr>
          <w:rFonts w:ascii="Arial" w:hAnsi="Arial" w:cs="Arial"/>
          <w:b/>
          <w:sz w:val="24"/>
          <w:szCs w:val="24"/>
          <w:u w:val="single"/>
        </w:rPr>
      </w:pPr>
      <w:del w:id="144" w:author="imcdonald" w:date="2010-10-19T10:02:00Z">
        <w:r w:rsidDel="005C2544">
          <w:rPr>
            <w:rFonts w:ascii="Arial" w:hAnsi="Arial" w:cs="Arial"/>
            <w:b/>
            <w:sz w:val="24"/>
            <w:szCs w:val="24"/>
          </w:rPr>
          <w:delText>000</w:delText>
        </w:r>
      </w:del>
      <w:ins w:id="145" w:author="imcdonald" w:date="2010-10-19T10:02:00Z">
        <w:r>
          <w:rPr>
            <w:rFonts w:ascii="Arial" w:hAnsi="Arial" w:cs="Arial"/>
            <w:b/>
            <w:sz w:val="24"/>
            <w:szCs w:val="24"/>
          </w:rPr>
          <w:t>213</w:t>
        </w:r>
      </w:ins>
      <w:r>
        <w:rPr>
          <w:rFonts w:ascii="Arial" w:hAnsi="Arial" w:cs="Arial"/>
          <w:b/>
          <w:sz w:val="24"/>
          <w:szCs w:val="24"/>
        </w:rPr>
        <w:t>/10</w:t>
      </w:r>
      <w:r>
        <w:rPr>
          <w:rFonts w:ascii="Arial" w:hAnsi="Arial" w:cs="Arial"/>
          <w:b/>
          <w:sz w:val="24"/>
          <w:szCs w:val="24"/>
        </w:rPr>
        <w:tab/>
      </w:r>
      <w:r w:rsidRPr="00A24FFA">
        <w:rPr>
          <w:rFonts w:ascii="Arial" w:hAnsi="Arial" w:cs="Arial"/>
          <w:b/>
          <w:caps/>
          <w:sz w:val="24"/>
          <w:szCs w:val="24"/>
          <w:u w:val="single"/>
        </w:rPr>
        <w:t>Annual Financial Statement 2009</w:t>
      </w:r>
      <w:r>
        <w:rPr>
          <w:rFonts w:ascii="Arial" w:hAnsi="Arial" w:cs="Arial"/>
          <w:b/>
          <w:sz w:val="24"/>
          <w:szCs w:val="24"/>
          <w:u w:val="single"/>
        </w:rPr>
        <w:t xml:space="preserve"> </w:t>
      </w:r>
    </w:p>
    <w:p w:rsidR="00DF09EB" w:rsidRDefault="00DF09EB" w:rsidP="00CE6017">
      <w:pPr>
        <w:ind w:left="1440" w:hanging="1440"/>
        <w:rPr>
          <w:rFonts w:ascii="Arial" w:hAnsi="Arial" w:cs="Arial"/>
          <w:b/>
          <w:sz w:val="24"/>
          <w:szCs w:val="24"/>
          <w:u w:val="single"/>
        </w:rPr>
      </w:pPr>
    </w:p>
    <w:p w:rsidR="00DF09EB" w:rsidRPr="008119C3" w:rsidRDefault="00DF09EB" w:rsidP="00CE6017">
      <w:pPr>
        <w:ind w:left="1440" w:hanging="1440"/>
        <w:rPr>
          <w:rFonts w:ascii="Arial" w:hAnsi="Arial" w:cs="Arial"/>
          <w:sz w:val="24"/>
          <w:szCs w:val="24"/>
        </w:rPr>
      </w:pPr>
      <w:r>
        <w:rPr>
          <w:rFonts w:ascii="Arial" w:hAnsi="Arial" w:cs="Arial"/>
          <w:sz w:val="24"/>
          <w:szCs w:val="24"/>
        </w:rPr>
        <w:tab/>
        <w:t xml:space="preserve">Joan Smith addressed a number of questions from the Members.  On the proposition of Councillor M Butler and seconded by Councillor O Morgan, the Members </w:t>
      </w:r>
      <w:r w:rsidRPr="008A7627">
        <w:rPr>
          <w:rFonts w:ascii="Arial" w:hAnsi="Arial" w:cs="Arial"/>
          <w:sz w:val="24"/>
          <w:szCs w:val="24"/>
        </w:rPr>
        <w:t>agreed</w:t>
      </w:r>
      <w:r>
        <w:rPr>
          <w:rFonts w:ascii="Arial" w:hAnsi="Arial" w:cs="Arial"/>
          <w:sz w:val="24"/>
          <w:szCs w:val="24"/>
        </w:rPr>
        <w:t xml:space="preserve"> the Annual Financial Statement 2009 as presented. </w:t>
      </w:r>
    </w:p>
    <w:p w:rsidR="00DF09EB" w:rsidRDefault="00DF09EB" w:rsidP="00CE6017">
      <w:pPr>
        <w:rPr>
          <w:rFonts w:ascii="Arial" w:hAnsi="Arial" w:cs="Arial"/>
          <w:b/>
          <w:sz w:val="24"/>
          <w:szCs w:val="24"/>
        </w:rPr>
      </w:pPr>
      <w:r>
        <w:rPr>
          <w:rFonts w:ascii="Arial" w:hAnsi="Arial" w:cs="Arial"/>
          <w:b/>
          <w:sz w:val="24"/>
          <w:szCs w:val="24"/>
        </w:rPr>
        <w:t>___________________________________________________________________</w:t>
      </w:r>
    </w:p>
    <w:p w:rsidR="00DF09EB" w:rsidRDefault="00DF09EB" w:rsidP="00CE6017">
      <w:pPr>
        <w:ind w:left="1440" w:hanging="1440"/>
        <w:rPr>
          <w:rFonts w:ascii="Arial" w:hAnsi="Arial" w:cs="Arial"/>
          <w:b/>
          <w:sz w:val="24"/>
          <w:szCs w:val="24"/>
          <w:u w:val="single"/>
        </w:rPr>
      </w:pPr>
    </w:p>
    <w:p w:rsidR="00DF09EB" w:rsidRDefault="00DF09EB" w:rsidP="00CE6017">
      <w:pPr>
        <w:ind w:left="1440" w:hanging="1440"/>
        <w:rPr>
          <w:rFonts w:ascii="Arial" w:hAnsi="Arial" w:cs="Arial"/>
          <w:b/>
          <w:sz w:val="24"/>
          <w:szCs w:val="24"/>
          <w:u w:val="single"/>
        </w:rPr>
      </w:pPr>
      <w:del w:id="146" w:author="imcdonald" w:date="2010-10-19T10:02:00Z">
        <w:r w:rsidDel="005C2544">
          <w:rPr>
            <w:rFonts w:ascii="Arial" w:hAnsi="Arial" w:cs="Arial"/>
            <w:b/>
            <w:sz w:val="24"/>
            <w:szCs w:val="24"/>
          </w:rPr>
          <w:delText>000</w:delText>
        </w:r>
      </w:del>
      <w:ins w:id="147" w:author="imcdonald" w:date="2010-10-19T10:02:00Z">
        <w:r>
          <w:rPr>
            <w:rFonts w:ascii="Arial" w:hAnsi="Arial" w:cs="Arial"/>
            <w:b/>
            <w:sz w:val="24"/>
            <w:szCs w:val="24"/>
          </w:rPr>
          <w:t>214</w:t>
        </w:r>
      </w:ins>
      <w:r>
        <w:rPr>
          <w:rFonts w:ascii="Arial" w:hAnsi="Arial" w:cs="Arial"/>
          <w:b/>
          <w:sz w:val="24"/>
          <w:szCs w:val="24"/>
        </w:rPr>
        <w:t>/10</w:t>
      </w:r>
      <w:r>
        <w:rPr>
          <w:rFonts w:ascii="Arial" w:hAnsi="Arial" w:cs="Arial"/>
          <w:b/>
          <w:sz w:val="24"/>
          <w:szCs w:val="24"/>
        </w:rPr>
        <w:tab/>
      </w:r>
      <w:r>
        <w:rPr>
          <w:rFonts w:ascii="Arial" w:hAnsi="Arial" w:cs="Arial"/>
          <w:b/>
          <w:sz w:val="24"/>
          <w:szCs w:val="24"/>
          <w:u w:val="single"/>
        </w:rPr>
        <w:t>S. 104 RESOLUTION AUTHORISING OVER EXPENDITURE IN 2009</w:t>
      </w:r>
    </w:p>
    <w:p w:rsidR="00DF09EB" w:rsidRDefault="00DF09EB" w:rsidP="00CE6017">
      <w:pPr>
        <w:ind w:left="1440" w:hanging="1440"/>
        <w:rPr>
          <w:rFonts w:ascii="Arial" w:hAnsi="Arial" w:cs="Arial"/>
          <w:b/>
          <w:sz w:val="24"/>
          <w:szCs w:val="24"/>
          <w:u w:val="single"/>
        </w:rPr>
      </w:pPr>
    </w:p>
    <w:p w:rsidR="00DF09EB" w:rsidRPr="000C000D" w:rsidRDefault="00DF09EB" w:rsidP="00CE6017">
      <w:pPr>
        <w:ind w:left="1440" w:hanging="1440"/>
        <w:rPr>
          <w:rFonts w:ascii="Arial" w:hAnsi="Arial" w:cs="Arial"/>
          <w:sz w:val="24"/>
          <w:szCs w:val="24"/>
        </w:rPr>
      </w:pPr>
      <w:r>
        <w:rPr>
          <w:rFonts w:ascii="Arial" w:hAnsi="Arial" w:cs="Arial"/>
          <w:b/>
          <w:sz w:val="24"/>
          <w:szCs w:val="24"/>
        </w:rPr>
        <w:tab/>
      </w:r>
      <w:r>
        <w:rPr>
          <w:rFonts w:ascii="Arial" w:hAnsi="Arial" w:cs="Arial"/>
          <w:sz w:val="24"/>
          <w:szCs w:val="24"/>
        </w:rPr>
        <w:t>On the proposition of Councillor J D’Arcy and seconded by Councillor M Butler, the Members authorised the over expenditure in 2009.</w:t>
      </w:r>
    </w:p>
    <w:p w:rsidR="00DF09EB" w:rsidRDefault="00DF09EB" w:rsidP="00CE6017">
      <w:pPr>
        <w:rPr>
          <w:rFonts w:ascii="Arial" w:hAnsi="Arial" w:cs="Arial"/>
          <w:b/>
          <w:sz w:val="24"/>
          <w:szCs w:val="24"/>
        </w:rPr>
      </w:pPr>
      <w:r>
        <w:rPr>
          <w:rFonts w:ascii="Arial" w:hAnsi="Arial" w:cs="Arial"/>
          <w:b/>
          <w:sz w:val="24"/>
          <w:szCs w:val="24"/>
        </w:rPr>
        <w:t>___________________________________________________________________</w:t>
      </w:r>
    </w:p>
    <w:p w:rsidR="00DF09EB" w:rsidRDefault="00DF09EB" w:rsidP="00CE6017">
      <w:pPr>
        <w:ind w:left="1440" w:hanging="1440"/>
        <w:rPr>
          <w:rFonts w:ascii="Arial" w:hAnsi="Arial" w:cs="Arial"/>
          <w:b/>
          <w:sz w:val="24"/>
          <w:szCs w:val="24"/>
          <w:u w:val="single"/>
        </w:rPr>
      </w:pPr>
    </w:p>
    <w:p w:rsidR="00DF09EB" w:rsidRDefault="00DF09EB" w:rsidP="00CE6017">
      <w:pPr>
        <w:numPr>
          <w:ins w:id="148" w:author="imcdonald" w:date="2010-10-19T10:30:00Z"/>
        </w:numPr>
        <w:ind w:left="1440" w:hanging="1440"/>
        <w:rPr>
          <w:ins w:id="149" w:author="imcdonald" w:date="2010-10-19T10:30:00Z"/>
          <w:rFonts w:ascii="Arial" w:hAnsi="Arial" w:cs="Arial"/>
          <w:b/>
          <w:sz w:val="24"/>
          <w:szCs w:val="24"/>
        </w:rPr>
      </w:pPr>
    </w:p>
    <w:p w:rsidR="00DF09EB" w:rsidRDefault="00DF09EB" w:rsidP="00CE6017">
      <w:pPr>
        <w:numPr>
          <w:ins w:id="150" w:author="imcdonald" w:date="2010-10-19T10:30:00Z"/>
        </w:numPr>
        <w:ind w:left="1440" w:hanging="1440"/>
        <w:rPr>
          <w:ins w:id="151" w:author="imcdonald" w:date="2010-10-19T10:30:00Z"/>
          <w:rFonts w:ascii="Arial" w:hAnsi="Arial" w:cs="Arial"/>
          <w:b/>
          <w:sz w:val="24"/>
          <w:szCs w:val="24"/>
        </w:rPr>
      </w:pPr>
    </w:p>
    <w:p w:rsidR="00DF09EB" w:rsidRDefault="00DF09EB" w:rsidP="00CE6017">
      <w:pPr>
        <w:numPr>
          <w:ins w:id="152" w:author="imcdonald" w:date="2010-10-19T10:30:00Z"/>
        </w:numPr>
        <w:ind w:left="1440" w:hanging="1440"/>
        <w:rPr>
          <w:ins w:id="153" w:author="imcdonald" w:date="2010-10-19T10:30:00Z"/>
          <w:rFonts w:ascii="Arial" w:hAnsi="Arial" w:cs="Arial"/>
          <w:b/>
          <w:sz w:val="24"/>
          <w:szCs w:val="24"/>
        </w:rPr>
      </w:pPr>
    </w:p>
    <w:p w:rsidR="00DF09EB" w:rsidRDefault="00DF09EB" w:rsidP="00CE6017">
      <w:pPr>
        <w:ind w:left="1440" w:hanging="1440"/>
        <w:rPr>
          <w:rFonts w:ascii="Arial" w:hAnsi="Arial" w:cs="Arial"/>
          <w:b/>
          <w:sz w:val="24"/>
          <w:szCs w:val="24"/>
          <w:u w:val="single"/>
        </w:rPr>
      </w:pPr>
      <w:del w:id="154" w:author="imcdonald" w:date="2010-10-19T10:02:00Z">
        <w:r w:rsidDel="005C2544">
          <w:rPr>
            <w:rFonts w:ascii="Arial" w:hAnsi="Arial" w:cs="Arial"/>
            <w:b/>
            <w:sz w:val="24"/>
            <w:szCs w:val="24"/>
          </w:rPr>
          <w:delText>000</w:delText>
        </w:r>
      </w:del>
      <w:ins w:id="155" w:author="imcdonald" w:date="2010-10-19T10:02:00Z">
        <w:r>
          <w:rPr>
            <w:rFonts w:ascii="Arial" w:hAnsi="Arial" w:cs="Arial"/>
            <w:b/>
            <w:sz w:val="24"/>
            <w:szCs w:val="24"/>
          </w:rPr>
          <w:t>215</w:t>
        </w:r>
      </w:ins>
      <w:r>
        <w:rPr>
          <w:rFonts w:ascii="Arial" w:hAnsi="Arial" w:cs="Arial"/>
          <w:b/>
          <w:sz w:val="24"/>
          <w:szCs w:val="24"/>
        </w:rPr>
        <w:t>/10</w:t>
      </w:r>
      <w:r>
        <w:rPr>
          <w:rFonts w:ascii="Arial" w:hAnsi="Arial" w:cs="Arial"/>
          <w:b/>
          <w:sz w:val="24"/>
          <w:szCs w:val="24"/>
        </w:rPr>
        <w:tab/>
      </w:r>
      <w:r w:rsidRPr="00DF09EB">
        <w:rPr>
          <w:rFonts w:ascii="Arial" w:hAnsi="Arial" w:cs="Arial"/>
          <w:b/>
          <w:sz w:val="24"/>
          <w:szCs w:val="24"/>
          <w:rPrChange w:id="156" w:author="imcdonald" w:date="2010-10-19T10:28:00Z">
            <w:rPr>
              <w:rFonts w:ascii="Arial" w:hAnsi="Arial" w:cs="Arial"/>
              <w:b/>
              <w:sz w:val="24"/>
              <w:szCs w:val="24"/>
              <w:u w:val="single"/>
            </w:rPr>
          </w:rPrChange>
        </w:rPr>
        <w:t xml:space="preserve">CONFERENCES/EVENTS </w:t>
      </w:r>
      <w:r w:rsidRPr="00A60092">
        <w:rPr>
          <w:rFonts w:ascii="Arial" w:hAnsi="Arial" w:cs="Arial"/>
          <w:b/>
          <w:sz w:val="24"/>
          <w:szCs w:val="24"/>
          <w:rPrChange w:id="157" w:author="imcdonald" w:date="2010-10-19T10:28:00Z">
            <w:rPr>
              <w:rFonts w:ascii="Arial" w:hAnsi="Arial" w:cs="Arial"/>
              <w:b/>
              <w:sz w:val="24"/>
              <w:szCs w:val="24"/>
            </w:rPr>
          </w:rPrChange>
        </w:rPr>
        <w:t>–</w:t>
      </w:r>
      <w:r w:rsidRPr="00DF09EB">
        <w:rPr>
          <w:rFonts w:ascii="Arial" w:hAnsi="Arial" w:cs="Arial"/>
          <w:b/>
          <w:sz w:val="24"/>
          <w:szCs w:val="24"/>
          <w:rPrChange w:id="158" w:author="imcdonald" w:date="2010-10-19T10:28:00Z">
            <w:rPr>
              <w:rFonts w:ascii="Arial" w:hAnsi="Arial" w:cs="Arial"/>
              <w:b/>
              <w:sz w:val="24"/>
              <w:szCs w:val="24"/>
              <w:u w:val="single"/>
            </w:rPr>
          </w:rPrChange>
        </w:rPr>
        <w:t xml:space="preserve"> TO APPROVE MEMBERS</w:t>
      </w:r>
      <w:r w:rsidRPr="00A60092">
        <w:rPr>
          <w:rFonts w:ascii="Arial" w:hAnsi="Arial" w:cs="Arial"/>
          <w:b/>
          <w:sz w:val="24"/>
          <w:szCs w:val="24"/>
          <w:rPrChange w:id="159" w:author="imcdonald" w:date="2010-10-19T10:28:00Z">
            <w:rPr>
              <w:rFonts w:ascii="Arial" w:hAnsi="Arial" w:cs="Arial"/>
              <w:b/>
              <w:sz w:val="24"/>
              <w:szCs w:val="24"/>
            </w:rPr>
          </w:rPrChange>
        </w:rPr>
        <w:t>’</w:t>
      </w:r>
      <w:r>
        <w:rPr>
          <w:rFonts w:ascii="Arial" w:hAnsi="Arial" w:cs="Arial"/>
          <w:b/>
          <w:sz w:val="24"/>
          <w:szCs w:val="24"/>
          <w:u w:val="single"/>
        </w:rPr>
        <w:t xml:space="preserve"> ATTENDANCE AT THE ENCLOSED CONFERENCES</w:t>
      </w:r>
    </w:p>
    <w:p w:rsidR="00DF09EB" w:rsidRDefault="00DF09EB" w:rsidP="00CE6017">
      <w:pPr>
        <w:ind w:left="1440" w:hanging="1440"/>
        <w:rPr>
          <w:rFonts w:ascii="Arial" w:hAnsi="Arial" w:cs="Arial"/>
          <w:b/>
          <w:sz w:val="24"/>
          <w:szCs w:val="24"/>
          <w:u w:val="single"/>
        </w:rPr>
      </w:pPr>
    </w:p>
    <w:p w:rsidR="00DF09EB" w:rsidRDefault="00DF09EB" w:rsidP="00CE6017">
      <w:pPr>
        <w:ind w:left="1440" w:hanging="1440"/>
        <w:rPr>
          <w:rFonts w:ascii="Arial" w:hAnsi="Arial" w:cs="Arial"/>
          <w:sz w:val="24"/>
          <w:szCs w:val="24"/>
        </w:rPr>
      </w:pPr>
      <w:r>
        <w:rPr>
          <w:rFonts w:ascii="Arial" w:hAnsi="Arial" w:cs="Arial"/>
          <w:sz w:val="24"/>
          <w:szCs w:val="24"/>
        </w:rPr>
        <w:tab/>
        <w:t xml:space="preserve">On the proposition of Councillor M Butler and seconded by Councillor O Morgan, it was agreed that Councillor O Herr attend </w:t>
      </w:r>
      <w:r w:rsidRPr="00954DE5">
        <w:rPr>
          <w:rFonts w:ascii="Arial" w:hAnsi="Arial" w:cs="Arial"/>
          <w:sz w:val="24"/>
          <w:szCs w:val="24"/>
        </w:rPr>
        <w:t>the Nuclear Free</w:t>
      </w:r>
      <w:r>
        <w:rPr>
          <w:rFonts w:ascii="Arial" w:hAnsi="Arial" w:cs="Arial"/>
          <w:sz w:val="24"/>
          <w:szCs w:val="24"/>
        </w:rPr>
        <w:t xml:space="preserve"> Local Authorities Ireland Seminar on 22</w:t>
      </w:r>
      <w:r w:rsidRPr="00954DE5">
        <w:rPr>
          <w:rFonts w:ascii="Arial" w:hAnsi="Arial" w:cs="Arial"/>
          <w:sz w:val="24"/>
          <w:szCs w:val="24"/>
          <w:vertAlign w:val="superscript"/>
        </w:rPr>
        <w:t>nd</w:t>
      </w:r>
      <w:r>
        <w:rPr>
          <w:rFonts w:ascii="Arial" w:hAnsi="Arial" w:cs="Arial"/>
          <w:sz w:val="24"/>
          <w:szCs w:val="24"/>
        </w:rPr>
        <w:t xml:space="preserve"> October 2010 in Fingal Council Offices, Swords.</w:t>
      </w:r>
    </w:p>
    <w:p w:rsidR="00DF09EB" w:rsidRDefault="00DF09EB" w:rsidP="00CE6017">
      <w:pPr>
        <w:ind w:left="1440" w:hanging="1440"/>
        <w:rPr>
          <w:rFonts w:ascii="Arial" w:hAnsi="Arial" w:cs="Arial"/>
          <w:sz w:val="24"/>
          <w:szCs w:val="24"/>
        </w:rPr>
      </w:pPr>
    </w:p>
    <w:p w:rsidR="00DF09EB" w:rsidRPr="008119C3" w:rsidRDefault="00DF09EB" w:rsidP="00CE6017">
      <w:pPr>
        <w:ind w:left="1440" w:hanging="1440"/>
        <w:rPr>
          <w:rFonts w:ascii="Arial" w:hAnsi="Arial" w:cs="Arial"/>
          <w:sz w:val="24"/>
          <w:szCs w:val="24"/>
        </w:rPr>
      </w:pPr>
      <w:r>
        <w:rPr>
          <w:rFonts w:ascii="Arial" w:hAnsi="Arial" w:cs="Arial"/>
          <w:sz w:val="24"/>
          <w:szCs w:val="24"/>
        </w:rPr>
        <w:tab/>
        <w:t>On the proposition of Councillor J Ryan, seconded by Councillor H Todd, the Members attendance at Conferences listed with the agenda and recorded in the Conference Register was approved.</w:t>
      </w:r>
    </w:p>
    <w:p w:rsidR="00DF09EB" w:rsidRDefault="00DF09EB" w:rsidP="00CE6017">
      <w:pPr>
        <w:rPr>
          <w:rFonts w:ascii="Arial" w:hAnsi="Arial" w:cs="Arial"/>
          <w:b/>
          <w:sz w:val="24"/>
          <w:szCs w:val="24"/>
        </w:rPr>
      </w:pPr>
      <w:r>
        <w:rPr>
          <w:rFonts w:ascii="Arial" w:hAnsi="Arial" w:cs="Arial"/>
          <w:b/>
          <w:sz w:val="24"/>
          <w:szCs w:val="24"/>
        </w:rPr>
        <w:t>___________________________________________________________________</w:t>
      </w:r>
    </w:p>
    <w:p w:rsidR="00DF09EB" w:rsidRDefault="00DF09EB" w:rsidP="00CE6017">
      <w:pPr>
        <w:rPr>
          <w:rFonts w:ascii="Arial" w:hAnsi="Arial" w:cs="Arial"/>
          <w:b/>
          <w:sz w:val="24"/>
          <w:szCs w:val="24"/>
        </w:rPr>
      </w:pPr>
    </w:p>
    <w:p w:rsidR="00DF09EB" w:rsidRPr="00CE6017" w:rsidRDefault="00DF09EB" w:rsidP="00CE6017">
      <w:pPr>
        <w:rPr>
          <w:rFonts w:ascii="Arial" w:hAnsi="Arial" w:cs="Arial"/>
          <w:b/>
          <w:sz w:val="24"/>
          <w:szCs w:val="24"/>
          <w:u w:val="single"/>
        </w:rPr>
      </w:pPr>
      <w:del w:id="160" w:author="imcdonald" w:date="2010-10-19T10:02:00Z">
        <w:r w:rsidDel="005C2544">
          <w:rPr>
            <w:rFonts w:ascii="Arial" w:hAnsi="Arial" w:cs="Arial"/>
            <w:b/>
            <w:sz w:val="24"/>
            <w:szCs w:val="24"/>
          </w:rPr>
          <w:delText>000</w:delText>
        </w:r>
      </w:del>
      <w:ins w:id="161" w:author="imcdonald" w:date="2010-10-19T10:02:00Z">
        <w:r>
          <w:rPr>
            <w:rFonts w:ascii="Arial" w:hAnsi="Arial" w:cs="Arial"/>
            <w:b/>
            <w:sz w:val="24"/>
            <w:szCs w:val="24"/>
          </w:rPr>
          <w:t>216</w:t>
        </w:r>
      </w:ins>
      <w:r>
        <w:rPr>
          <w:rFonts w:ascii="Arial" w:hAnsi="Arial" w:cs="Arial"/>
          <w:b/>
          <w:sz w:val="24"/>
          <w:szCs w:val="24"/>
        </w:rPr>
        <w:t>/10</w:t>
      </w:r>
      <w:r>
        <w:rPr>
          <w:rFonts w:ascii="Arial" w:hAnsi="Arial" w:cs="Arial"/>
          <w:b/>
          <w:sz w:val="24"/>
          <w:szCs w:val="24"/>
        </w:rPr>
        <w:tab/>
      </w:r>
      <w:r w:rsidRPr="00CE6017">
        <w:rPr>
          <w:rFonts w:ascii="Arial" w:hAnsi="Arial" w:cs="Arial"/>
          <w:b/>
          <w:sz w:val="24"/>
          <w:szCs w:val="24"/>
          <w:u w:val="single"/>
          <w:lang w:val="en-US"/>
        </w:rPr>
        <w:t>NOTICE OF MOTION – COUNCILLOR CONOR KEELAN</w:t>
      </w:r>
    </w:p>
    <w:p w:rsidR="00DF09EB" w:rsidRDefault="00DF09EB" w:rsidP="00623130">
      <w:pPr>
        <w:overflowPunct/>
        <w:textAlignment w:val="auto"/>
        <w:rPr>
          <w:rFonts w:ascii="Arial" w:hAnsi="Arial" w:cs="Arial"/>
          <w:sz w:val="24"/>
          <w:szCs w:val="24"/>
          <w:lang w:val="en-US"/>
        </w:rPr>
      </w:pPr>
    </w:p>
    <w:p w:rsidR="00DF09EB" w:rsidRDefault="00DF09EB" w:rsidP="00CE6017">
      <w:pPr>
        <w:overflowPunct/>
        <w:ind w:left="1440"/>
        <w:textAlignment w:val="auto"/>
        <w:rPr>
          <w:rFonts w:ascii="Arial" w:hAnsi="Arial" w:cs="Arial"/>
          <w:sz w:val="24"/>
          <w:szCs w:val="24"/>
          <w:lang w:val="en-US"/>
        </w:rPr>
      </w:pPr>
      <w:r>
        <w:rPr>
          <w:rFonts w:ascii="Arial" w:hAnsi="Arial" w:cs="Arial"/>
          <w:sz w:val="24"/>
          <w:szCs w:val="24"/>
          <w:lang w:val="en-US"/>
        </w:rPr>
        <w:t>“That this Council relocates the pedestrian crossing at Quinn’s corner on the Castletown Road further down the road in light of recent accidents in the area.”</w:t>
      </w:r>
    </w:p>
    <w:p w:rsidR="00DF09EB" w:rsidRDefault="00DF09EB" w:rsidP="00CE6017">
      <w:pPr>
        <w:overflowPunct/>
        <w:ind w:left="1440"/>
        <w:textAlignment w:val="auto"/>
        <w:rPr>
          <w:rFonts w:ascii="Arial" w:hAnsi="Arial" w:cs="Arial"/>
          <w:sz w:val="24"/>
          <w:szCs w:val="24"/>
          <w:lang w:val="en-US"/>
        </w:rPr>
      </w:pPr>
    </w:p>
    <w:p w:rsidR="00DF09EB" w:rsidRDefault="00DF09EB" w:rsidP="00CE6017">
      <w:pPr>
        <w:overflowPunct/>
        <w:ind w:left="1440"/>
        <w:textAlignment w:val="auto"/>
        <w:rPr>
          <w:rFonts w:ascii="Arial" w:hAnsi="Arial" w:cs="Arial"/>
          <w:b/>
          <w:sz w:val="24"/>
          <w:szCs w:val="24"/>
          <w:lang w:val="en-US"/>
        </w:rPr>
      </w:pPr>
      <w:r w:rsidRPr="00BB5DC4">
        <w:rPr>
          <w:rFonts w:ascii="Arial" w:hAnsi="Arial" w:cs="Arial"/>
          <w:b/>
          <w:sz w:val="24"/>
          <w:szCs w:val="24"/>
          <w:lang w:val="en-US"/>
        </w:rPr>
        <w:t>The Motion was seconded by Councillor J Green.</w:t>
      </w:r>
    </w:p>
    <w:p w:rsidR="00DF09EB" w:rsidRDefault="00DF09EB" w:rsidP="00CE6017">
      <w:pPr>
        <w:overflowPunct/>
        <w:ind w:left="1440"/>
        <w:textAlignment w:val="auto"/>
        <w:rPr>
          <w:rFonts w:ascii="Arial" w:hAnsi="Arial" w:cs="Arial"/>
          <w:b/>
          <w:sz w:val="24"/>
          <w:szCs w:val="24"/>
          <w:lang w:val="en-US"/>
        </w:rPr>
      </w:pPr>
    </w:p>
    <w:p w:rsidR="00DF09EB" w:rsidRPr="00BB5DC4" w:rsidRDefault="00DF09EB" w:rsidP="00E14E8A">
      <w:pPr>
        <w:overflowPunct/>
        <w:ind w:left="1440"/>
        <w:textAlignment w:val="auto"/>
        <w:rPr>
          <w:rFonts w:ascii="Arial" w:hAnsi="Arial" w:cs="Arial"/>
          <w:sz w:val="24"/>
          <w:szCs w:val="24"/>
          <w:lang w:val="en-US"/>
        </w:rPr>
      </w:pPr>
      <w:r>
        <w:rPr>
          <w:rFonts w:ascii="Arial" w:hAnsi="Arial" w:cs="Arial"/>
          <w:sz w:val="24"/>
          <w:szCs w:val="24"/>
          <w:lang w:val="en-US"/>
        </w:rPr>
        <w:t>Cathaoirleach, Councillor C Keelan asked that the Engineers examine the potential for moving this crossing.  It is too close to the junction with Bridge Street.  Councillor O Herr said there is also a need for enhanced traffic calming such as a ramp so that traffic is physically slowed down.  Catherine Duff, Town Engineer advised that resources are a problem at the moment in terms of staff numbers.</w:t>
      </w:r>
    </w:p>
    <w:p w:rsidR="00DF09EB" w:rsidRPr="00CE6017" w:rsidRDefault="00DF09EB" w:rsidP="00CE6017">
      <w:pPr>
        <w:overflowPunct/>
        <w:textAlignment w:val="auto"/>
        <w:rPr>
          <w:rFonts w:ascii="Arial" w:hAnsi="Arial" w:cs="Arial"/>
          <w:b/>
          <w:sz w:val="24"/>
          <w:szCs w:val="24"/>
          <w:lang w:val="en-US"/>
        </w:rPr>
      </w:pPr>
      <w:r>
        <w:rPr>
          <w:rFonts w:ascii="Arial" w:hAnsi="Arial" w:cs="Arial"/>
          <w:b/>
          <w:sz w:val="24"/>
          <w:szCs w:val="24"/>
          <w:lang w:val="en-US"/>
        </w:rPr>
        <w:t>___________________________________________________________________</w:t>
      </w:r>
    </w:p>
    <w:p w:rsidR="00DF09EB" w:rsidRDefault="00DF09EB" w:rsidP="00623130">
      <w:pPr>
        <w:overflowPunct/>
        <w:textAlignment w:val="auto"/>
        <w:rPr>
          <w:rFonts w:ascii="Arial" w:hAnsi="Arial" w:cs="Arial"/>
          <w:sz w:val="24"/>
          <w:szCs w:val="24"/>
          <w:lang w:val="en-US"/>
        </w:rPr>
      </w:pPr>
    </w:p>
    <w:p w:rsidR="00DF09EB" w:rsidRPr="00CE6017" w:rsidRDefault="00DF09EB" w:rsidP="00CE6017">
      <w:pPr>
        <w:overflowPunct/>
        <w:ind w:left="1440" w:hanging="1440"/>
        <w:textAlignment w:val="auto"/>
        <w:rPr>
          <w:rFonts w:ascii="Arial" w:hAnsi="Arial" w:cs="Arial"/>
          <w:b/>
          <w:sz w:val="24"/>
          <w:szCs w:val="24"/>
          <w:lang w:val="en-US"/>
        </w:rPr>
      </w:pPr>
      <w:del w:id="162" w:author="imcdonald" w:date="2010-10-19T10:02:00Z">
        <w:r w:rsidRPr="00CE6017" w:rsidDel="005C2544">
          <w:rPr>
            <w:rFonts w:ascii="Arial" w:hAnsi="Arial" w:cs="Arial"/>
            <w:b/>
            <w:sz w:val="24"/>
            <w:szCs w:val="24"/>
            <w:lang w:val="en-US"/>
          </w:rPr>
          <w:delText>000</w:delText>
        </w:r>
      </w:del>
      <w:ins w:id="163" w:author="imcdonald" w:date="2010-10-19T10:02:00Z">
        <w:r>
          <w:rPr>
            <w:rFonts w:ascii="Arial" w:hAnsi="Arial" w:cs="Arial"/>
            <w:b/>
            <w:sz w:val="24"/>
            <w:szCs w:val="24"/>
            <w:lang w:val="en-US"/>
          </w:rPr>
          <w:t>217</w:t>
        </w:r>
      </w:ins>
      <w:r w:rsidRPr="00CE6017">
        <w:rPr>
          <w:rFonts w:ascii="Arial" w:hAnsi="Arial" w:cs="Arial"/>
          <w:b/>
          <w:sz w:val="24"/>
          <w:szCs w:val="24"/>
          <w:lang w:val="en-US"/>
        </w:rPr>
        <w:t>/10</w:t>
      </w:r>
      <w:r w:rsidRPr="00CE6017">
        <w:rPr>
          <w:rFonts w:ascii="Arial" w:hAnsi="Arial" w:cs="Arial"/>
          <w:b/>
          <w:sz w:val="24"/>
          <w:szCs w:val="24"/>
          <w:lang w:val="en-US"/>
        </w:rPr>
        <w:tab/>
      </w:r>
      <w:r w:rsidRPr="00DF09EB">
        <w:rPr>
          <w:rFonts w:ascii="Arial" w:hAnsi="Arial" w:cs="Arial"/>
          <w:b/>
          <w:sz w:val="24"/>
          <w:szCs w:val="24"/>
          <w:lang w:val="en-US"/>
          <w:rPrChange w:id="164" w:author="imcdonald" w:date="2010-10-19T10:28:00Z">
            <w:rPr>
              <w:rFonts w:ascii="Arial" w:hAnsi="Arial" w:cs="Arial"/>
              <w:b/>
              <w:sz w:val="24"/>
              <w:szCs w:val="24"/>
              <w:u w:val="single"/>
              <w:lang w:val="en-US"/>
            </w:rPr>
          </w:rPrChange>
        </w:rPr>
        <w:t xml:space="preserve">NOTICE OF MOTION </w:t>
      </w:r>
      <w:r w:rsidRPr="00A60092">
        <w:rPr>
          <w:rFonts w:ascii="Arial" w:hAnsi="Arial" w:cs="Arial"/>
          <w:b/>
          <w:sz w:val="24"/>
          <w:szCs w:val="24"/>
          <w:lang w:val="en-US"/>
          <w:rPrChange w:id="165" w:author="imcdonald" w:date="2010-10-19T10:28:00Z">
            <w:rPr>
              <w:rFonts w:ascii="Arial" w:hAnsi="Arial" w:cs="Arial"/>
              <w:b/>
              <w:sz w:val="24"/>
              <w:szCs w:val="24"/>
              <w:lang w:val="en-US"/>
            </w:rPr>
          </w:rPrChange>
        </w:rPr>
        <w:t>–</w:t>
      </w:r>
      <w:r w:rsidRPr="00DF09EB">
        <w:rPr>
          <w:rFonts w:ascii="Arial" w:hAnsi="Arial" w:cs="Arial"/>
          <w:b/>
          <w:sz w:val="24"/>
          <w:szCs w:val="24"/>
          <w:lang w:val="en-US"/>
          <w:rPrChange w:id="166" w:author="imcdonald" w:date="2010-10-19T10:28:00Z">
            <w:rPr>
              <w:rFonts w:ascii="Arial" w:hAnsi="Arial" w:cs="Arial"/>
              <w:b/>
              <w:sz w:val="24"/>
              <w:szCs w:val="24"/>
              <w:u w:val="single"/>
              <w:lang w:val="en-US"/>
            </w:rPr>
          </w:rPrChange>
        </w:rPr>
        <w:t xml:space="preserve"> COUNCILLOR CONOR KEELAN AND</w:t>
      </w:r>
      <w:r w:rsidRPr="00CE6017">
        <w:rPr>
          <w:rFonts w:ascii="Arial" w:hAnsi="Arial" w:cs="Arial"/>
          <w:b/>
          <w:sz w:val="24"/>
          <w:szCs w:val="24"/>
          <w:u w:val="single"/>
          <w:lang w:val="en-US"/>
        </w:rPr>
        <w:t xml:space="preserve"> COUNCILLOR HARRY TODD</w:t>
      </w:r>
    </w:p>
    <w:p w:rsidR="00DF09EB" w:rsidRDefault="00DF09EB" w:rsidP="00623130">
      <w:pPr>
        <w:overflowPunct/>
        <w:textAlignment w:val="auto"/>
        <w:rPr>
          <w:rFonts w:ascii="Arial" w:hAnsi="Arial" w:cs="Arial"/>
          <w:sz w:val="24"/>
          <w:szCs w:val="24"/>
          <w:lang w:val="en-US"/>
        </w:rPr>
      </w:pPr>
    </w:p>
    <w:p w:rsidR="00DF09EB" w:rsidRDefault="00DF09EB" w:rsidP="00CE6017">
      <w:pPr>
        <w:overflowPunct/>
        <w:ind w:left="1440"/>
        <w:textAlignment w:val="auto"/>
        <w:rPr>
          <w:rFonts w:ascii="Arial" w:hAnsi="Arial" w:cs="Arial"/>
          <w:sz w:val="24"/>
          <w:szCs w:val="24"/>
          <w:lang w:val="en-US"/>
        </w:rPr>
      </w:pPr>
      <w:r>
        <w:rPr>
          <w:rFonts w:ascii="Arial" w:hAnsi="Arial" w:cs="Arial"/>
          <w:sz w:val="24"/>
          <w:szCs w:val="24"/>
          <w:lang w:val="en-US"/>
        </w:rPr>
        <w:t>“That this Council investigates installing traffic calming measures throughout Fatima Estate.   These options to include ramps, chicanes etc.”   Petition from residents of the area are attached.</w:t>
      </w:r>
    </w:p>
    <w:p w:rsidR="00DF09EB" w:rsidRDefault="00DF09EB" w:rsidP="00CE6017">
      <w:pPr>
        <w:overflowPunct/>
        <w:ind w:left="1440"/>
        <w:textAlignment w:val="auto"/>
        <w:rPr>
          <w:rFonts w:ascii="Arial" w:hAnsi="Arial" w:cs="Arial"/>
          <w:sz w:val="24"/>
          <w:szCs w:val="24"/>
          <w:lang w:val="en-US"/>
        </w:rPr>
      </w:pPr>
    </w:p>
    <w:p w:rsidR="00DF09EB" w:rsidRDefault="00DF09EB" w:rsidP="00BD1EEF">
      <w:pPr>
        <w:overflowPunct/>
        <w:ind w:left="1440"/>
        <w:textAlignment w:val="auto"/>
        <w:rPr>
          <w:rFonts w:ascii="Arial" w:hAnsi="Arial" w:cs="Arial"/>
          <w:b/>
          <w:sz w:val="24"/>
          <w:szCs w:val="24"/>
          <w:lang w:val="en-US"/>
        </w:rPr>
      </w:pPr>
      <w:r w:rsidRPr="00BB5DC4">
        <w:rPr>
          <w:rFonts w:ascii="Arial" w:hAnsi="Arial" w:cs="Arial"/>
          <w:b/>
          <w:sz w:val="24"/>
          <w:szCs w:val="24"/>
          <w:lang w:val="en-US"/>
        </w:rPr>
        <w:t xml:space="preserve">The Motion was seconded by Councillor </w:t>
      </w:r>
      <w:r>
        <w:rPr>
          <w:rFonts w:ascii="Arial" w:hAnsi="Arial" w:cs="Arial"/>
          <w:b/>
          <w:sz w:val="24"/>
          <w:szCs w:val="24"/>
          <w:lang w:val="en-US"/>
        </w:rPr>
        <w:t>H Todd</w:t>
      </w:r>
      <w:r w:rsidRPr="00BB5DC4">
        <w:rPr>
          <w:rFonts w:ascii="Arial" w:hAnsi="Arial" w:cs="Arial"/>
          <w:b/>
          <w:sz w:val="24"/>
          <w:szCs w:val="24"/>
          <w:lang w:val="en-US"/>
        </w:rPr>
        <w:t>.</w:t>
      </w:r>
    </w:p>
    <w:p w:rsidR="00DF09EB" w:rsidRDefault="00DF09EB" w:rsidP="00BD1EEF">
      <w:pPr>
        <w:overflowPunct/>
        <w:ind w:left="1440"/>
        <w:textAlignment w:val="auto"/>
        <w:rPr>
          <w:rFonts w:ascii="Arial" w:hAnsi="Arial" w:cs="Arial"/>
          <w:b/>
          <w:sz w:val="24"/>
          <w:szCs w:val="24"/>
          <w:lang w:val="en-US"/>
        </w:rPr>
      </w:pPr>
    </w:p>
    <w:p w:rsidR="00DF09EB" w:rsidRDefault="00DF09EB" w:rsidP="001E4953">
      <w:pPr>
        <w:overflowPunct/>
        <w:ind w:left="1440"/>
        <w:textAlignment w:val="auto"/>
        <w:rPr>
          <w:rFonts w:ascii="Arial" w:hAnsi="Arial" w:cs="Arial"/>
          <w:sz w:val="24"/>
          <w:szCs w:val="24"/>
          <w:lang w:val="en-US"/>
        </w:rPr>
      </w:pPr>
      <w:r>
        <w:rPr>
          <w:rFonts w:ascii="Arial" w:hAnsi="Arial" w:cs="Arial"/>
          <w:sz w:val="24"/>
          <w:szCs w:val="24"/>
          <w:lang w:val="en-US"/>
        </w:rPr>
        <w:t>Cathaoirleach, Councillor C Keelan said he hoped that a study could be carried out as soon as possible.  Councillor H Todd said the road is very dangerous at night.  Councillor O Herr said that any traffic calming must be cognisant of cycle traffic.</w:t>
      </w:r>
    </w:p>
    <w:p w:rsidR="00DF09EB" w:rsidRPr="00CE6017" w:rsidRDefault="00DF09EB" w:rsidP="001E4953">
      <w:pPr>
        <w:overflowPunct/>
        <w:textAlignment w:val="auto"/>
        <w:rPr>
          <w:rFonts w:ascii="Arial" w:hAnsi="Arial" w:cs="Arial"/>
          <w:b/>
          <w:sz w:val="24"/>
          <w:szCs w:val="24"/>
          <w:lang w:val="en-US"/>
        </w:rPr>
      </w:pPr>
      <w:r>
        <w:rPr>
          <w:rFonts w:ascii="Arial" w:hAnsi="Arial" w:cs="Arial"/>
          <w:b/>
          <w:sz w:val="24"/>
          <w:szCs w:val="24"/>
          <w:lang w:val="en-US"/>
        </w:rPr>
        <w:t>___________________________________________________________________</w:t>
      </w:r>
    </w:p>
    <w:p w:rsidR="00DF09EB" w:rsidRDefault="00DF09EB" w:rsidP="00623130">
      <w:pPr>
        <w:overflowPunct/>
        <w:ind w:left="720"/>
        <w:textAlignment w:val="auto"/>
        <w:rPr>
          <w:rFonts w:ascii="Arial" w:hAnsi="Arial" w:cs="Arial"/>
          <w:sz w:val="24"/>
          <w:szCs w:val="24"/>
          <w:lang w:val="en-US"/>
        </w:rPr>
      </w:pPr>
    </w:p>
    <w:p w:rsidR="00DF09EB" w:rsidRPr="00CE6017" w:rsidRDefault="00DF09EB" w:rsidP="004855EC">
      <w:pPr>
        <w:spacing w:after="200"/>
        <w:rPr>
          <w:rFonts w:ascii="Arial" w:hAnsi="Arial" w:cs="Arial"/>
          <w:b/>
          <w:sz w:val="24"/>
          <w:szCs w:val="24"/>
          <w:lang w:val="en-US"/>
        </w:rPr>
      </w:pPr>
      <w:del w:id="167" w:author="imcdonald" w:date="2010-10-19T10:02:00Z">
        <w:r w:rsidRPr="00CE6017" w:rsidDel="005C2544">
          <w:rPr>
            <w:rFonts w:ascii="Arial" w:hAnsi="Arial" w:cs="Arial"/>
            <w:b/>
            <w:sz w:val="24"/>
            <w:szCs w:val="24"/>
            <w:lang w:val="en-US"/>
          </w:rPr>
          <w:delText>000</w:delText>
        </w:r>
      </w:del>
      <w:ins w:id="168" w:author="imcdonald" w:date="2010-10-19T10:02:00Z">
        <w:r>
          <w:rPr>
            <w:rFonts w:ascii="Arial" w:hAnsi="Arial" w:cs="Arial"/>
            <w:b/>
            <w:sz w:val="24"/>
            <w:szCs w:val="24"/>
            <w:lang w:val="en-US"/>
          </w:rPr>
          <w:t>218</w:t>
        </w:r>
      </w:ins>
      <w:r w:rsidRPr="00CE6017">
        <w:rPr>
          <w:rFonts w:ascii="Arial" w:hAnsi="Arial" w:cs="Arial"/>
          <w:b/>
          <w:sz w:val="24"/>
          <w:szCs w:val="24"/>
          <w:lang w:val="en-US"/>
        </w:rPr>
        <w:t>/10</w:t>
      </w:r>
      <w:r w:rsidRPr="00CE6017">
        <w:rPr>
          <w:rFonts w:ascii="Arial" w:hAnsi="Arial" w:cs="Arial"/>
          <w:b/>
          <w:sz w:val="24"/>
          <w:szCs w:val="24"/>
          <w:lang w:val="en-US"/>
        </w:rPr>
        <w:tab/>
      </w:r>
      <w:r w:rsidRPr="00CE6017">
        <w:rPr>
          <w:rFonts w:ascii="Arial" w:hAnsi="Arial" w:cs="Arial"/>
          <w:b/>
          <w:sz w:val="24"/>
          <w:szCs w:val="24"/>
          <w:u w:val="single"/>
          <w:lang w:val="en-US"/>
        </w:rPr>
        <w:t>NOTICE OF MOTION – COUNCILLOR OLIVER MORGAN</w:t>
      </w:r>
    </w:p>
    <w:p w:rsidR="00DF09EB" w:rsidRPr="00B36331" w:rsidRDefault="00DF09EB" w:rsidP="00CE6017">
      <w:pPr>
        <w:overflowPunct/>
        <w:autoSpaceDE/>
        <w:autoSpaceDN/>
        <w:ind w:left="1440"/>
        <w:textAlignment w:val="auto"/>
        <w:rPr>
          <w:rFonts w:ascii="Arial" w:hAnsi="Arial" w:cs="Arial"/>
          <w:i/>
          <w:sz w:val="24"/>
          <w:szCs w:val="24"/>
          <w:lang w:eastAsia="en-GB"/>
        </w:rPr>
      </w:pPr>
      <w:r w:rsidRPr="00B36331">
        <w:rPr>
          <w:rFonts w:ascii="Arial" w:hAnsi="Arial" w:cs="Arial"/>
          <w:sz w:val="24"/>
          <w:szCs w:val="24"/>
          <w:lang w:eastAsia="en-GB"/>
        </w:rPr>
        <w:t>“That this Planning Authority, in implementation of the Advice from the Department about de-zoning unsustainably zoned land and also in implementation of the advice of the Chairman of An Bord Pleanála at the launch of his latest Annual Report, where he stated</w:t>
      </w:r>
      <w:r w:rsidRPr="003D7D7A">
        <w:rPr>
          <w:rFonts w:ascii="Calibri" w:hAnsi="Calibri"/>
          <w:sz w:val="24"/>
          <w:szCs w:val="24"/>
          <w:lang w:eastAsia="en-GB"/>
        </w:rPr>
        <w:t xml:space="preserve"> </w:t>
      </w:r>
      <w:r w:rsidRPr="00B36331">
        <w:rPr>
          <w:rFonts w:ascii="Arial" w:hAnsi="Arial" w:cs="Arial"/>
          <w:i/>
          <w:sz w:val="24"/>
          <w:szCs w:val="24"/>
          <w:lang w:eastAsia="en-GB"/>
        </w:rPr>
        <w:t>“Now, more than ever, we need to embrace the principles of good planning and sustainable development in order to prevent  further deterioration of our environment, to respond to climate change, to maximise the return from expensive infrastructure investment, to get the most efficient use of limited land resources and to help restore (the)confidence (of the public in the planning process)by producing well located good quality developments. Excessive and unsustainable zoning of land has been a contributor to the property bubble and its aftermath.</w:t>
      </w:r>
    </w:p>
    <w:p w:rsidR="00DF09EB" w:rsidRDefault="00DF09EB" w:rsidP="00740360">
      <w:pPr>
        <w:overflowPunct/>
        <w:autoSpaceDE/>
        <w:autoSpaceDN/>
        <w:adjustRightInd/>
        <w:spacing w:after="200"/>
        <w:ind w:left="1440"/>
        <w:textAlignment w:val="auto"/>
        <w:rPr>
          <w:rFonts w:ascii="Arial" w:hAnsi="Arial" w:cs="Arial"/>
          <w:sz w:val="24"/>
          <w:szCs w:val="24"/>
          <w:lang w:eastAsia="en-GB"/>
        </w:rPr>
      </w:pPr>
      <w:r w:rsidRPr="00B36331">
        <w:rPr>
          <w:rFonts w:ascii="Arial" w:hAnsi="Arial" w:cs="Arial"/>
          <w:i/>
          <w:sz w:val="24"/>
          <w:szCs w:val="24"/>
          <w:lang w:eastAsia="en-GB"/>
        </w:rPr>
        <w:t xml:space="preserve">There is increasing evidence that many of the current local authority development/plans are replete with such zonings. If we are to return to realistic development planning some of this land will have to be dezoned and facing up to this has a part to play in deflating the bubble and restoring a sustainable market......... </w:t>
      </w:r>
      <w:r w:rsidRPr="00B36331">
        <w:rPr>
          <w:rFonts w:ascii="Arial" w:hAnsi="Arial" w:cs="Arial"/>
          <w:b/>
          <w:i/>
          <w:sz w:val="24"/>
          <w:szCs w:val="24"/>
          <w:lang w:eastAsia="en-GB"/>
        </w:rPr>
        <w:t>Thus, anyone now assessing property values in terms of development potential must in many cases look beyond the particular zoning and focus on the availability of services and infrastructure and the other parameters of good planning such as densities, heights, impact on amenities and the orderly sequence of urban expansion.</w:t>
      </w:r>
      <w:r w:rsidRPr="00B36331">
        <w:rPr>
          <w:rFonts w:ascii="Arial" w:hAnsi="Arial" w:cs="Arial"/>
          <w:sz w:val="24"/>
          <w:szCs w:val="24"/>
          <w:lang w:eastAsia="en-GB"/>
        </w:rPr>
        <w:t>”, do forthwith initiate the process for varying the Dundalk &amp; Environs Development Plan 2009-2015 in respect of the five acre site at the Lower Point Road which is bounded by the Wilton Green Residential Development, the Waterview Residential Development and the Blackwater River, in order to change the zoning on this land from “residential one” to Recreational, Amenity &amp; Open Space”, so that the  land may be made into Open Space/parkland to serve the Lower Point Road area”.</w:t>
      </w:r>
    </w:p>
    <w:p w:rsidR="00DF09EB" w:rsidRDefault="00DF09EB" w:rsidP="00184C67">
      <w:pPr>
        <w:overflowPunct/>
        <w:ind w:left="1440"/>
        <w:textAlignment w:val="auto"/>
        <w:rPr>
          <w:rFonts w:ascii="Arial" w:hAnsi="Arial" w:cs="Arial"/>
          <w:b/>
          <w:sz w:val="24"/>
          <w:szCs w:val="24"/>
          <w:lang w:val="en-US"/>
        </w:rPr>
      </w:pPr>
      <w:r w:rsidRPr="00BB5DC4">
        <w:rPr>
          <w:rFonts w:ascii="Arial" w:hAnsi="Arial" w:cs="Arial"/>
          <w:b/>
          <w:sz w:val="24"/>
          <w:szCs w:val="24"/>
          <w:lang w:val="en-US"/>
        </w:rPr>
        <w:t xml:space="preserve">The Motion was seconded by Councillor </w:t>
      </w:r>
      <w:r>
        <w:rPr>
          <w:rFonts w:ascii="Arial" w:hAnsi="Arial" w:cs="Arial"/>
          <w:b/>
          <w:sz w:val="24"/>
          <w:szCs w:val="24"/>
          <w:lang w:val="en-US"/>
        </w:rPr>
        <w:t>E O’Boyle</w:t>
      </w:r>
      <w:r w:rsidRPr="00BB5DC4">
        <w:rPr>
          <w:rFonts w:ascii="Arial" w:hAnsi="Arial" w:cs="Arial"/>
          <w:b/>
          <w:sz w:val="24"/>
          <w:szCs w:val="24"/>
          <w:lang w:val="en-US"/>
        </w:rPr>
        <w:t>.</w:t>
      </w:r>
    </w:p>
    <w:p w:rsidR="00DF09EB" w:rsidRDefault="00DF09EB" w:rsidP="00184C67">
      <w:pPr>
        <w:overflowPunct/>
        <w:ind w:left="1440"/>
        <w:textAlignment w:val="auto"/>
        <w:rPr>
          <w:rFonts w:ascii="Arial" w:hAnsi="Arial" w:cs="Arial"/>
          <w:b/>
          <w:sz w:val="24"/>
          <w:szCs w:val="24"/>
          <w:lang w:val="en-US"/>
        </w:rPr>
      </w:pPr>
    </w:p>
    <w:p w:rsidR="00DF09EB" w:rsidRDefault="00DF09EB" w:rsidP="00184C67">
      <w:pPr>
        <w:overflowPunct/>
        <w:ind w:left="1440"/>
        <w:textAlignment w:val="auto"/>
        <w:rPr>
          <w:rFonts w:ascii="Arial" w:hAnsi="Arial" w:cs="Arial"/>
          <w:sz w:val="24"/>
          <w:szCs w:val="24"/>
          <w:lang w:val="en-US"/>
        </w:rPr>
      </w:pPr>
      <w:r w:rsidRPr="00883EC5">
        <w:rPr>
          <w:rFonts w:ascii="Arial" w:hAnsi="Arial" w:cs="Arial"/>
          <w:sz w:val="24"/>
          <w:szCs w:val="24"/>
          <w:lang w:val="en-US"/>
        </w:rPr>
        <w:t>Councillor O Morgan said this site is a flood plain and should not be zone</w:t>
      </w:r>
      <w:r>
        <w:rPr>
          <w:rFonts w:ascii="Arial" w:hAnsi="Arial" w:cs="Arial"/>
          <w:sz w:val="24"/>
          <w:szCs w:val="24"/>
          <w:lang w:val="en-US"/>
        </w:rPr>
        <w:t xml:space="preserve">d residential.  </w:t>
      </w:r>
      <w:r w:rsidRPr="00883EC5">
        <w:rPr>
          <w:rFonts w:ascii="Arial" w:hAnsi="Arial" w:cs="Arial"/>
          <w:sz w:val="24"/>
          <w:szCs w:val="24"/>
          <w:lang w:val="en-US"/>
        </w:rPr>
        <w:t>Frank Pentony</w:t>
      </w:r>
      <w:r>
        <w:rPr>
          <w:rFonts w:ascii="Arial" w:hAnsi="Arial" w:cs="Arial"/>
          <w:sz w:val="24"/>
          <w:szCs w:val="24"/>
          <w:lang w:val="en-US"/>
        </w:rPr>
        <w:t>, Town Clerk</w:t>
      </w:r>
      <w:r w:rsidRPr="00883EC5">
        <w:rPr>
          <w:rFonts w:ascii="Arial" w:hAnsi="Arial" w:cs="Arial"/>
          <w:sz w:val="24"/>
          <w:szCs w:val="24"/>
          <w:lang w:val="en-US"/>
        </w:rPr>
        <w:t xml:space="preserve"> advised that </w:t>
      </w:r>
      <w:r>
        <w:rPr>
          <w:rFonts w:ascii="Arial" w:hAnsi="Arial" w:cs="Arial"/>
          <w:sz w:val="24"/>
          <w:szCs w:val="24"/>
          <w:lang w:val="en-US"/>
        </w:rPr>
        <w:t xml:space="preserve">the site was </w:t>
      </w:r>
      <w:r w:rsidRPr="00883EC5">
        <w:rPr>
          <w:rFonts w:ascii="Arial" w:hAnsi="Arial" w:cs="Arial"/>
          <w:sz w:val="24"/>
          <w:szCs w:val="24"/>
          <w:lang w:val="en-US"/>
        </w:rPr>
        <w:t xml:space="preserve">zoned residential </w:t>
      </w:r>
      <w:r>
        <w:rPr>
          <w:rFonts w:ascii="Arial" w:hAnsi="Arial" w:cs="Arial"/>
          <w:sz w:val="24"/>
          <w:szCs w:val="24"/>
          <w:lang w:val="en-US"/>
        </w:rPr>
        <w:t>in 2003 under the previous Development P</w:t>
      </w:r>
      <w:r w:rsidRPr="00883EC5">
        <w:rPr>
          <w:rFonts w:ascii="Arial" w:hAnsi="Arial" w:cs="Arial"/>
          <w:sz w:val="24"/>
          <w:szCs w:val="24"/>
          <w:lang w:val="en-US"/>
        </w:rPr>
        <w:t xml:space="preserve">lan.  He said a small sliver of land to the south of this site was zoned residential under the current plan.  The Council is not the owner of this land.  </w:t>
      </w:r>
      <w:r>
        <w:rPr>
          <w:rFonts w:ascii="Arial" w:hAnsi="Arial" w:cs="Arial"/>
          <w:sz w:val="24"/>
          <w:szCs w:val="24"/>
          <w:lang w:val="en-US"/>
        </w:rPr>
        <w:t xml:space="preserve">The new Planning Act requires that a </w:t>
      </w:r>
      <w:r w:rsidRPr="00883EC5">
        <w:rPr>
          <w:rFonts w:ascii="Arial" w:hAnsi="Arial" w:cs="Arial"/>
          <w:sz w:val="24"/>
          <w:szCs w:val="24"/>
          <w:lang w:val="en-US"/>
        </w:rPr>
        <w:t xml:space="preserve">Core Strategy </w:t>
      </w:r>
      <w:r>
        <w:rPr>
          <w:rFonts w:ascii="Arial" w:hAnsi="Arial" w:cs="Arial"/>
          <w:sz w:val="24"/>
          <w:szCs w:val="24"/>
          <w:lang w:val="en-US"/>
        </w:rPr>
        <w:t xml:space="preserve">be prepared.  The Strategy </w:t>
      </w:r>
      <w:r w:rsidRPr="00883EC5">
        <w:rPr>
          <w:rFonts w:ascii="Arial" w:hAnsi="Arial" w:cs="Arial"/>
          <w:sz w:val="24"/>
          <w:szCs w:val="24"/>
          <w:lang w:val="en-US"/>
        </w:rPr>
        <w:t xml:space="preserve">will deal with the phasing of development in Dundalk and it is hoped to bring the Strategy </w:t>
      </w:r>
      <w:del w:id="169" w:author="Frank Pentony" w:date="2010-10-17T23:46:00Z">
        <w:r w:rsidRPr="00883EC5" w:rsidDel="000F2BC9">
          <w:rPr>
            <w:rFonts w:ascii="Arial" w:hAnsi="Arial" w:cs="Arial"/>
            <w:sz w:val="24"/>
            <w:szCs w:val="24"/>
            <w:lang w:val="en-US"/>
          </w:rPr>
          <w:delText>before</w:delText>
        </w:r>
      </w:del>
      <w:ins w:id="170" w:author="Frank Pentony" w:date="2010-10-17T23:46:00Z">
        <w:r>
          <w:rPr>
            <w:rFonts w:ascii="Arial" w:hAnsi="Arial" w:cs="Arial"/>
            <w:sz w:val="24"/>
            <w:szCs w:val="24"/>
            <w:lang w:val="en-US"/>
          </w:rPr>
          <w:t xml:space="preserve">to </w:t>
        </w:r>
      </w:ins>
      <w:del w:id="171" w:author="Frank Pentony" w:date="2010-10-17T23:46:00Z">
        <w:r w:rsidRPr="00883EC5" w:rsidDel="000F2BC9">
          <w:rPr>
            <w:rFonts w:ascii="Arial" w:hAnsi="Arial" w:cs="Arial"/>
            <w:sz w:val="24"/>
            <w:szCs w:val="24"/>
            <w:lang w:val="en-US"/>
          </w:rPr>
          <w:delText xml:space="preserve"> </w:delText>
        </w:r>
      </w:del>
      <w:r w:rsidRPr="00883EC5">
        <w:rPr>
          <w:rFonts w:ascii="Arial" w:hAnsi="Arial" w:cs="Arial"/>
          <w:sz w:val="24"/>
          <w:szCs w:val="24"/>
          <w:lang w:val="en-US"/>
        </w:rPr>
        <w:t xml:space="preserve">the Members </w:t>
      </w:r>
      <w:ins w:id="172" w:author="Frank Pentony" w:date="2010-10-17T23:46:00Z">
        <w:r w:rsidRPr="00883EC5">
          <w:rPr>
            <w:rFonts w:ascii="Arial" w:hAnsi="Arial" w:cs="Arial"/>
            <w:sz w:val="24"/>
            <w:szCs w:val="24"/>
            <w:lang w:val="en-US"/>
          </w:rPr>
          <w:t xml:space="preserve">before </w:t>
        </w:r>
      </w:ins>
      <w:ins w:id="173" w:author="Frank Pentony" w:date="2010-10-17T23:47:00Z">
        <w:r>
          <w:rPr>
            <w:rFonts w:ascii="Arial" w:hAnsi="Arial" w:cs="Arial"/>
            <w:sz w:val="24"/>
            <w:szCs w:val="24"/>
            <w:lang w:val="en-US"/>
          </w:rPr>
          <w:t>year end</w:t>
        </w:r>
      </w:ins>
      <w:del w:id="174" w:author="Frank Pentony" w:date="2010-10-17T23:47:00Z">
        <w:r w:rsidRPr="00883EC5" w:rsidDel="000F2BC9">
          <w:rPr>
            <w:rFonts w:ascii="Arial" w:hAnsi="Arial" w:cs="Arial"/>
            <w:sz w:val="24"/>
            <w:szCs w:val="24"/>
            <w:lang w:val="en-US"/>
          </w:rPr>
          <w:delText>in October 2010</w:delText>
        </w:r>
      </w:del>
      <w:r w:rsidRPr="00883EC5">
        <w:rPr>
          <w:rFonts w:ascii="Arial" w:hAnsi="Arial" w:cs="Arial"/>
          <w:sz w:val="24"/>
          <w:szCs w:val="24"/>
          <w:lang w:val="en-US"/>
        </w:rPr>
        <w:t>.   He stated that the Department has not asked Dundalk Town Council or Louth County Council to rezone land.  He also said that it is incorrect to suggest that there are no areas of land zoned for recreation and amenity in the area.  He referred to McCaughey’s land and to the land near the Waste Water Treatment Plant across from the Coastguard Cottages.</w:t>
      </w:r>
      <w:r>
        <w:rPr>
          <w:rFonts w:ascii="Arial" w:hAnsi="Arial" w:cs="Arial"/>
          <w:sz w:val="24"/>
          <w:szCs w:val="24"/>
          <w:lang w:val="en-US"/>
        </w:rPr>
        <w:t xml:space="preserve">  Councillor M Butler asked for clarification as to the Members role in relation to the purchase of land.  </w:t>
      </w:r>
      <w:r w:rsidRPr="00883EC5">
        <w:rPr>
          <w:rFonts w:ascii="Arial" w:hAnsi="Arial" w:cs="Arial"/>
          <w:sz w:val="24"/>
          <w:szCs w:val="24"/>
          <w:lang w:val="en-US"/>
        </w:rPr>
        <w:t>Frank Pentony</w:t>
      </w:r>
      <w:r>
        <w:rPr>
          <w:rFonts w:ascii="Arial" w:hAnsi="Arial" w:cs="Arial"/>
          <w:sz w:val="24"/>
          <w:szCs w:val="24"/>
          <w:lang w:val="en-US"/>
        </w:rPr>
        <w:t>, Town Clerk</w:t>
      </w:r>
      <w:r w:rsidRPr="00883EC5">
        <w:rPr>
          <w:rFonts w:ascii="Arial" w:hAnsi="Arial" w:cs="Arial"/>
          <w:sz w:val="24"/>
          <w:szCs w:val="24"/>
          <w:lang w:val="en-US"/>
        </w:rPr>
        <w:t xml:space="preserve"> </w:t>
      </w:r>
      <w:r>
        <w:rPr>
          <w:rFonts w:ascii="Arial" w:hAnsi="Arial" w:cs="Arial"/>
          <w:sz w:val="24"/>
          <w:szCs w:val="24"/>
          <w:lang w:val="en-US"/>
        </w:rPr>
        <w:t>explained that the decision to acquire land is an executive function while the decision to raise a loan to a</w:t>
      </w:r>
      <w:ins w:id="175" w:author="Frank Pentony" w:date="2010-10-17T23:47:00Z">
        <w:r>
          <w:rPr>
            <w:rFonts w:ascii="Arial" w:hAnsi="Arial" w:cs="Arial"/>
            <w:sz w:val="24"/>
            <w:szCs w:val="24"/>
            <w:lang w:val="en-US"/>
          </w:rPr>
          <w:t>c</w:t>
        </w:r>
      </w:ins>
      <w:r>
        <w:rPr>
          <w:rFonts w:ascii="Arial" w:hAnsi="Arial" w:cs="Arial"/>
          <w:sz w:val="24"/>
          <w:szCs w:val="24"/>
          <w:lang w:val="en-US"/>
        </w:rPr>
        <w:t>quire land is a reserved function.  Councillor E O’Boyle asked if the land could be used as a park.  The Town Clerk, Frank Pentony said there are no plans for any works</w:t>
      </w:r>
      <w:ins w:id="176" w:author="Frank Pentony" w:date="2010-10-17T23:47:00Z">
        <w:r>
          <w:rPr>
            <w:rFonts w:ascii="Arial" w:hAnsi="Arial" w:cs="Arial"/>
            <w:sz w:val="24"/>
            <w:szCs w:val="24"/>
            <w:lang w:val="en-US"/>
          </w:rPr>
          <w:t xml:space="preserve"> to create a park</w:t>
        </w:r>
      </w:ins>
      <w:r>
        <w:rPr>
          <w:rFonts w:ascii="Arial" w:hAnsi="Arial" w:cs="Arial"/>
          <w:sz w:val="24"/>
          <w:szCs w:val="24"/>
          <w:lang w:val="en-US"/>
        </w:rPr>
        <w:t xml:space="preserve">.  Councillor J Ryan asked if the land had been assessed for flooding.  The Town Clerk advised that there </w:t>
      </w:r>
      <w:ins w:id="177" w:author="Frank Pentony" w:date="2010-10-17T23:48:00Z">
        <w:r>
          <w:rPr>
            <w:rFonts w:ascii="Arial" w:hAnsi="Arial" w:cs="Arial"/>
            <w:sz w:val="24"/>
            <w:szCs w:val="24"/>
            <w:lang w:val="en-US"/>
          </w:rPr>
          <w:t xml:space="preserve">had been </w:t>
        </w:r>
      </w:ins>
      <w:del w:id="178" w:author="Frank Pentony" w:date="2010-10-17T23:48:00Z">
        <w:r w:rsidDel="00FA439E">
          <w:rPr>
            <w:rFonts w:ascii="Arial" w:hAnsi="Arial" w:cs="Arial"/>
            <w:sz w:val="24"/>
            <w:szCs w:val="24"/>
            <w:lang w:val="en-US"/>
          </w:rPr>
          <w:delText xml:space="preserve">was </w:delText>
        </w:r>
      </w:del>
      <w:r>
        <w:rPr>
          <w:rFonts w:ascii="Arial" w:hAnsi="Arial" w:cs="Arial"/>
          <w:sz w:val="24"/>
          <w:szCs w:val="24"/>
          <w:lang w:val="en-US"/>
        </w:rPr>
        <w:t xml:space="preserve">a planning </w:t>
      </w:r>
      <w:ins w:id="179" w:author="Frank Pentony" w:date="2010-10-17T23:48:00Z">
        <w:r>
          <w:rPr>
            <w:rFonts w:ascii="Arial" w:hAnsi="Arial" w:cs="Arial"/>
            <w:sz w:val="24"/>
            <w:szCs w:val="24"/>
            <w:lang w:val="en-US"/>
          </w:rPr>
          <w:t xml:space="preserve">application </w:t>
        </w:r>
      </w:ins>
      <w:del w:id="180" w:author="Frank Pentony" w:date="2010-10-17T23:48:00Z">
        <w:r w:rsidDel="00FA439E">
          <w:rPr>
            <w:rFonts w:ascii="Arial" w:hAnsi="Arial" w:cs="Arial"/>
            <w:sz w:val="24"/>
            <w:szCs w:val="24"/>
            <w:lang w:val="en-US"/>
          </w:rPr>
          <w:delText>permission</w:delText>
        </w:r>
      </w:del>
      <w:r>
        <w:rPr>
          <w:rFonts w:ascii="Arial" w:hAnsi="Arial" w:cs="Arial"/>
          <w:sz w:val="24"/>
          <w:szCs w:val="24"/>
          <w:lang w:val="en-US"/>
        </w:rPr>
        <w:t xml:space="preserve"> for development on the site and that the issue of flooding would have been dealt with under the planning process.  He informed the Members that the Development Plan will have to be varied to include the Core Strategy.  </w:t>
      </w:r>
      <w:r w:rsidRPr="006135AC">
        <w:rPr>
          <w:rFonts w:ascii="Arial" w:hAnsi="Arial" w:cs="Arial"/>
          <w:sz w:val="24"/>
          <w:szCs w:val="24"/>
          <w:lang w:val="en-US"/>
        </w:rPr>
        <w:t>Alternative</w:t>
      </w:r>
      <w:r>
        <w:rPr>
          <w:rFonts w:ascii="Arial" w:hAnsi="Arial" w:cs="Arial"/>
          <w:sz w:val="24"/>
          <w:szCs w:val="24"/>
          <w:lang w:val="en-US"/>
        </w:rPr>
        <w:t xml:space="preserve">ly the land in question may </w:t>
      </w:r>
      <w:r w:rsidRPr="006135AC">
        <w:rPr>
          <w:rFonts w:ascii="Arial" w:hAnsi="Arial" w:cs="Arial"/>
          <w:sz w:val="24"/>
          <w:szCs w:val="24"/>
          <w:lang w:val="en-US"/>
        </w:rPr>
        <w:t>go back to the Department under the Land A</w:t>
      </w:r>
      <w:r>
        <w:rPr>
          <w:rFonts w:ascii="Arial" w:hAnsi="Arial" w:cs="Arial"/>
          <w:sz w:val="24"/>
          <w:szCs w:val="24"/>
          <w:lang w:val="en-US"/>
        </w:rPr>
        <w:t>g</w:t>
      </w:r>
      <w:r w:rsidRPr="006135AC">
        <w:rPr>
          <w:rFonts w:ascii="Arial" w:hAnsi="Arial" w:cs="Arial"/>
          <w:sz w:val="24"/>
          <w:szCs w:val="24"/>
          <w:lang w:val="en-US"/>
        </w:rPr>
        <w:t xml:space="preserve">gregation </w:t>
      </w:r>
      <w:r w:rsidRPr="002E34CC">
        <w:rPr>
          <w:rFonts w:ascii="Arial" w:hAnsi="Arial" w:cs="Arial"/>
          <w:sz w:val="24"/>
          <w:szCs w:val="24"/>
          <w:lang w:val="en-US"/>
        </w:rPr>
        <w:t>Scheme.</w:t>
      </w:r>
      <w:r>
        <w:rPr>
          <w:rFonts w:ascii="Arial" w:hAnsi="Arial" w:cs="Arial"/>
          <w:sz w:val="24"/>
          <w:szCs w:val="24"/>
          <w:lang w:val="en-US"/>
        </w:rPr>
        <w:t xml:space="preserve">  </w:t>
      </w:r>
      <w:r w:rsidRPr="008A70B4">
        <w:rPr>
          <w:rFonts w:ascii="Arial" w:hAnsi="Arial" w:cs="Arial"/>
          <w:sz w:val="24"/>
          <w:szCs w:val="24"/>
          <w:lang w:val="en-US"/>
        </w:rPr>
        <w:t xml:space="preserve">He asked the Members to consider how </w:t>
      </w:r>
      <w:r>
        <w:rPr>
          <w:rFonts w:ascii="Arial" w:hAnsi="Arial" w:cs="Arial"/>
          <w:sz w:val="24"/>
          <w:szCs w:val="24"/>
          <w:lang w:val="en-US"/>
        </w:rPr>
        <w:t>the Council</w:t>
      </w:r>
      <w:r w:rsidRPr="008A70B4">
        <w:rPr>
          <w:rFonts w:ascii="Arial" w:hAnsi="Arial" w:cs="Arial"/>
          <w:sz w:val="24"/>
          <w:szCs w:val="24"/>
          <w:lang w:val="en-US"/>
        </w:rPr>
        <w:t xml:space="preserve"> would pay the loan if the land</w:t>
      </w:r>
      <w:r>
        <w:rPr>
          <w:rFonts w:ascii="Arial" w:hAnsi="Arial" w:cs="Arial"/>
          <w:sz w:val="24"/>
          <w:szCs w:val="24"/>
          <w:lang w:val="en-US"/>
        </w:rPr>
        <w:t xml:space="preserve"> is rezoned</w:t>
      </w:r>
      <w:r w:rsidRPr="008A70B4">
        <w:rPr>
          <w:rFonts w:ascii="Arial" w:hAnsi="Arial" w:cs="Arial"/>
          <w:sz w:val="24"/>
          <w:szCs w:val="24"/>
          <w:lang w:val="en-US"/>
        </w:rPr>
        <w:t>.</w:t>
      </w:r>
    </w:p>
    <w:p w:rsidR="00DF09EB" w:rsidRDefault="00DF09EB" w:rsidP="00184C67">
      <w:pPr>
        <w:overflowPunct/>
        <w:ind w:left="1440"/>
        <w:textAlignment w:val="auto"/>
        <w:rPr>
          <w:rFonts w:ascii="Arial" w:hAnsi="Arial" w:cs="Arial"/>
          <w:sz w:val="24"/>
          <w:szCs w:val="24"/>
          <w:lang w:val="en-US"/>
        </w:rPr>
      </w:pPr>
    </w:p>
    <w:p w:rsidR="00DF09EB" w:rsidRPr="00184C67" w:rsidRDefault="00DF09EB" w:rsidP="00CA5C9B">
      <w:pPr>
        <w:overflowPunct/>
        <w:ind w:left="1440"/>
        <w:textAlignment w:val="auto"/>
        <w:rPr>
          <w:rFonts w:ascii="Arial" w:hAnsi="Arial" w:cs="Arial"/>
          <w:sz w:val="24"/>
          <w:szCs w:val="24"/>
          <w:vertAlign w:val="superscript"/>
          <w:lang w:eastAsia="en-GB"/>
        </w:rPr>
      </w:pPr>
      <w:r>
        <w:rPr>
          <w:rFonts w:ascii="Arial" w:hAnsi="Arial" w:cs="Arial"/>
          <w:sz w:val="24"/>
          <w:szCs w:val="24"/>
          <w:lang w:val="en-US"/>
        </w:rPr>
        <w:t xml:space="preserve">On the proposition of Cathaoirleach, Councillor C Keelan and seconded by Councillor M Butler, it was agreed to defer consideration of the Motion until the Core Strategy is adopted. </w:t>
      </w:r>
    </w:p>
    <w:p w:rsidR="00DF09EB" w:rsidRDefault="00DF09EB" w:rsidP="00740360">
      <w:pPr>
        <w:overflowPunct/>
        <w:autoSpaceDE/>
        <w:autoSpaceDN/>
        <w:adjustRightInd/>
        <w:spacing w:after="200"/>
        <w:textAlignment w:val="auto"/>
        <w:rPr>
          <w:rFonts w:ascii="Arial" w:hAnsi="Arial" w:cs="Arial"/>
          <w:b/>
          <w:sz w:val="24"/>
          <w:szCs w:val="24"/>
          <w:lang w:eastAsia="en-GB"/>
        </w:rPr>
      </w:pPr>
      <w:r>
        <w:rPr>
          <w:rFonts w:ascii="Arial" w:hAnsi="Arial" w:cs="Arial"/>
          <w:b/>
          <w:sz w:val="24"/>
          <w:szCs w:val="24"/>
          <w:lang w:eastAsia="en-GB"/>
        </w:rPr>
        <w:t>___________________________________________________________________</w:t>
      </w:r>
    </w:p>
    <w:p w:rsidR="00DF09EB" w:rsidRPr="00100D2F" w:rsidRDefault="00DF09EB" w:rsidP="00740360">
      <w:pPr>
        <w:overflowPunct/>
        <w:autoSpaceDE/>
        <w:autoSpaceDN/>
        <w:adjustRightInd/>
        <w:spacing w:after="200"/>
        <w:textAlignment w:val="auto"/>
        <w:rPr>
          <w:rFonts w:ascii="Arial" w:hAnsi="Arial" w:cs="Arial"/>
          <w:b/>
          <w:sz w:val="24"/>
          <w:szCs w:val="24"/>
          <w:u w:val="single"/>
          <w:lang w:eastAsia="en-GB"/>
        </w:rPr>
      </w:pPr>
      <w:del w:id="181" w:author="imcdonald" w:date="2010-10-19T10:02:00Z">
        <w:r w:rsidRPr="00100D2F" w:rsidDel="005C2544">
          <w:rPr>
            <w:rFonts w:ascii="Arial" w:hAnsi="Arial" w:cs="Arial"/>
            <w:b/>
            <w:sz w:val="24"/>
            <w:szCs w:val="24"/>
            <w:lang w:eastAsia="en-GB"/>
          </w:rPr>
          <w:delText>000/</w:delText>
        </w:r>
      </w:del>
      <w:ins w:id="182" w:author="imcdonald" w:date="2010-10-19T10:02:00Z">
        <w:r>
          <w:rPr>
            <w:rFonts w:ascii="Arial" w:hAnsi="Arial" w:cs="Arial"/>
            <w:b/>
            <w:sz w:val="24"/>
            <w:szCs w:val="24"/>
            <w:lang w:eastAsia="en-GB"/>
          </w:rPr>
          <w:t>219</w:t>
        </w:r>
      </w:ins>
      <w:r w:rsidRPr="00100D2F">
        <w:rPr>
          <w:rFonts w:ascii="Arial" w:hAnsi="Arial" w:cs="Arial"/>
          <w:b/>
          <w:sz w:val="24"/>
          <w:szCs w:val="24"/>
          <w:lang w:eastAsia="en-GB"/>
        </w:rPr>
        <w:t>10</w:t>
      </w:r>
      <w:ins w:id="183" w:author="imcdonald" w:date="2010-10-19T10:02:00Z">
        <w:r>
          <w:rPr>
            <w:rFonts w:ascii="Arial" w:hAnsi="Arial" w:cs="Arial"/>
            <w:b/>
            <w:sz w:val="24"/>
            <w:szCs w:val="24"/>
            <w:lang w:eastAsia="en-GB"/>
          </w:rPr>
          <w:tab/>
        </w:r>
      </w:ins>
      <w:r w:rsidRPr="00100D2F">
        <w:rPr>
          <w:rFonts w:ascii="Arial" w:hAnsi="Arial" w:cs="Arial"/>
          <w:b/>
          <w:sz w:val="24"/>
          <w:szCs w:val="24"/>
          <w:lang w:eastAsia="en-GB"/>
        </w:rPr>
        <w:tab/>
      </w:r>
      <w:r w:rsidRPr="00100D2F">
        <w:rPr>
          <w:rFonts w:ascii="Arial" w:hAnsi="Arial" w:cs="Arial"/>
          <w:b/>
          <w:sz w:val="24"/>
          <w:szCs w:val="24"/>
          <w:u w:val="single"/>
          <w:lang w:eastAsia="en-GB"/>
        </w:rPr>
        <w:t>ITEMS 19 – 23 DEFERRED TO NEXT MONTHLY MEETING</w:t>
      </w:r>
    </w:p>
    <w:p w:rsidR="00DF09EB" w:rsidRDefault="00DF09EB" w:rsidP="008A4C41">
      <w:pPr>
        <w:overflowPunct/>
        <w:autoSpaceDE/>
        <w:autoSpaceDN/>
        <w:adjustRightInd/>
        <w:spacing w:after="200"/>
        <w:ind w:left="1440"/>
        <w:textAlignment w:val="auto"/>
        <w:rPr>
          <w:rFonts w:ascii="Arial" w:hAnsi="Arial" w:cs="Arial"/>
          <w:sz w:val="24"/>
          <w:szCs w:val="24"/>
          <w:lang w:eastAsia="en-GB"/>
        </w:rPr>
      </w:pPr>
      <w:r>
        <w:rPr>
          <w:rFonts w:ascii="Arial" w:hAnsi="Arial" w:cs="Arial"/>
          <w:sz w:val="24"/>
          <w:szCs w:val="24"/>
          <w:lang w:eastAsia="en-GB"/>
        </w:rPr>
        <w:t>On the proposition of Councillor J Ryan and seconded by Councillor H Todd, it was agreed to defer items 19 – 23 to the October meeting.</w:t>
      </w:r>
    </w:p>
    <w:p w:rsidR="00DF09EB" w:rsidRPr="008A4C41" w:rsidRDefault="00DF09EB" w:rsidP="008A4C41">
      <w:pPr>
        <w:overflowPunct/>
        <w:autoSpaceDE/>
        <w:autoSpaceDN/>
        <w:adjustRightInd/>
        <w:spacing w:after="200"/>
        <w:textAlignment w:val="auto"/>
        <w:rPr>
          <w:rFonts w:ascii="Arial" w:hAnsi="Arial" w:cs="Arial"/>
          <w:sz w:val="24"/>
          <w:szCs w:val="24"/>
          <w:lang w:eastAsia="en-GB"/>
        </w:rPr>
      </w:pPr>
      <w:r>
        <w:rPr>
          <w:rFonts w:ascii="Arial" w:hAnsi="Arial" w:cs="Arial"/>
          <w:b/>
          <w:sz w:val="24"/>
          <w:szCs w:val="24"/>
          <w:lang w:eastAsia="en-GB"/>
        </w:rPr>
        <w:t>___________________________________________________________________</w:t>
      </w:r>
    </w:p>
    <w:p w:rsidR="00DF09EB" w:rsidRPr="009A6A30" w:rsidRDefault="00DF09EB" w:rsidP="00740360">
      <w:pPr>
        <w:overflowPunct/>
        <w:autoSpaceDE/>
        <w:autoSpaceDN/>
        <w:adjustRightInd/>
        <w:spacing w:after="200"/>
        <w:textAlignment w:val="auto"/>
        <w:rPr>
          <w:rFonts w:ascii="Arial" w:hAnsi="Arial" w:cs="Arial"/>
          <w:b/>
          <w:sz w:val="24"/>
          <w:szCs w:val="24"/>
          <w:u w:val="single"/>
          <w:lang w:eastAsia="en-GB"/>
        </w:rPr>
      </w:pPr>
      <w:del w:id="184" w:author="imcdonald" w:date="2010-10-19T10:02:00Z">
        <w:r w:rsidRPr="00100D2F" w:rsidDel="005C2544">
          <w:rPr>
            <w:rFonts w:ascii="Arial" w:hAnsi="Arial" w:cs="Arial"/>
            <w:b/>
            <w:sz w:val="24"/>
            <w:szCs w:val="24"/>
            <w:lang w:eastAsia="en-GB"/>
          </w:rPr>
          <w:delText>000</w:delText>
        </w:r>
      </w:del>
      <w:ins w:id="185" w:author="imcdonald" w:date="2010-10-19T10:02:00Z">
        <w:r>
          <w:rPr>
            <w:rFonts w:ascii="Arial" w:hAnsi="Arial" w:cs="Arial"/>
            <w:b/>
            <w:sz w:val="24"/>
            <w:szCs w:val="24"/>
            <w:lang w:eastAsia="en-GB"/>
          </w:rPr>
          <w:t>220</w:t>
        </w:r>
      </w:ins>
      <w:r w:rsidRPr="00100D2F">
        <w:rPr>
          <w:rFonts w:ascii="Arial" w:hAnsi="Arial" w:cs="Arial"/>
          <w:b/>
          <w:sz w:val="24"/>
          <w:szCs w:val="24"/>
          <w:lang w:eastAsia="en-GB"/>
        </w:rPr>
        <w:t>/00</w:t>
      </w:r>
      <w:r>
        <w:rPr>
          <w:rFonts w:ascii="Arial" w:hAnsi="Arial" w:cs="Arial"/>
          <w:sz w:val="24"/>
          <w:szCs w:val="24"/>
          <w:lang w:eastAsia="en-GB"/>
        </w:rPr>
        <w:tab/>
      </w:r>
      <w:r w:rsidRPr="00100D2F">
        <w:rPr>
          <w:rFonts w:ascii="Arial" w:hAnsi="Arial" w:cs="Arial"/>
          <w:b/>
          <w:sz w:val="24"/>
          <w:szCs w:val="24"/>
          <w:u w:val="single"/>
          <w:lang w:eastAsia="en-GB"/>
        </w:rPr>
        <w:t>ANY OTHER BUSINESS</w:t>
      </w:r>
    </w:p>
    <w:p w:rsidR="00DF09EB" w:rsidRDefault="00DF09EB" w:rsidP="00740360">
      <w:pPr>
        <w:overflowPunct/>
        <w:autoSpaceDE/>
        <w:autoSpaceDN/>
        <w:adjustRightInd/>
        <w:spacing w:after="200"/>
        <w:ind w:left="1440"/>
        <w:textAlignment w:val="auto"/>
        <w:rPr>
          <w:rFonts w:ascii="Arial" w:hAnsi="Arial" w:cs="Arial"/>
          <w:sz w:val="24"/>
          <w:szCs w:val="24"/>
          <w:lang w:eastAsia="en-GB"/>
        </w:rPr>
      </w:pPr>
      <w:r w:rsidRPr="00883EC5">
        <w:rPr>
          <w:rFonts w:ascii="Arial" w:hAnsi="Arial" w:cs="Arial"/>
          <w:sz w:val="24"/>
          <w:szCs w:val="24"/>
          <w:lang w:val="en-US"/>
        </w:rPr>
        <w:t>Frank Pentony</w:t>
      </w:r>
      <w:r>
        <w:rPr>
          <w:rFonts w:ascii="Arial" w:hAnsi="Arial" w:cs="Arial"/>
          <w:sz w:val="24"/>
          <w:szCs w:val="24"/>
          <w:lang w:val="en-US"/>
        </w:rPr>
        <w:t>, Town Clerk</w:t>
      </w:r>
      <w:r w:rsidRPr="00883EC5">
        <w:rPr>
          <w:rFonts w:ascii="Arial" w:hAnsi="Arial" w:cs="Arial"/>
          <w:sz w:val="24"/>
          <w:szCs w:val="24"/>
          <w:lang w:val="en-US"/>
        </w:rPr>
        <w:t xml:space="preserve"> </w:t>
      </w:r>
      <w:r>
        <w:rPr>
          <w:rFonts w:ascii="Arial" w:hAnsi="Arial" w:cs="Arial"/>
          <w:sz w:val="24"/>
          <w:szCs w:val="24"/>
          <w:lang w:eastAsia="en-GB"/>
        </w:rPr>
        <w:t>advised that a second delegate is required for the Border Regional Authority and that the nomination for same will be dealt with at the October meeting.</w:t>
      </w:r>
    </w:p>
    <w:p w:rsidR="00DF09EB" w:rsidRDefault="00DF09EB" w:rsidP="00740360">
      <w:pPr>
        <w:overflowPunct/>
        <w:autoSpaceDE/>
        <w:autoSpaceDN/>
        <w:adjustRightInd/>
        <w:spacing w:after="200"/>
        <w:ind w:left="1440"/>
        <w:textAlignment w:val="auto"/>
        <w:rPr>
          <w:rFonts w:ascii="Arial" w:hAnsi="Arial" w:cs="Arial"/>
          <w:sz w:val="24"/>
          <w:szCs w:val="24"/>
          <w:lang w:eastAsia="en-GB"/>
        </w:rPr>
      </w:pPr>
      <w:r>
        <w:rPr>
          <w:rFonts w:ascii="Arial" w:hAnsi="Arial" w:cs="Arial"/>
          <w:sz w:val="24"/>
          <w:szCs w:val="24"/>
          <w:lang w:eastAsia="en-GB"/>
        </w:rPr>
        <w:t>Cathaoirleach Councillor C Keelan reminded the Members that the next meeting of the Newry Dundalk Joint Committee will be held on 30</w:t>
      </w:r>
      <w:r w:rsidRPr="00EC32AD">
        <w:rPr>
          <w:rFonts w:ascii="Arial" w:hAnsi="Arial" w:cs="Arial"/>
          <w:sz w:val="24"/>
          <w:szCs w:val="24"/>
          <w:vertAlign w:val="superscript"/>
          <w:lang w:eastAsia="en-GB"/>
        </w:rPr>
        <w:t>th</w:t>
      </w:r>
      <w:r>
        <w:rPr>
          <w:rFonts w:ascii="Arial" w:hAnsi="Arial" w:cs="Arial"/>
          <w:sz w:val="24"/>
          <w:szCs w:val="24"/>
          <w:lang w:eastAsia="en-GB"/>
        </w:rPr>
        <w:t xml:space="preserve"> September 2010.</w:t>
      </w:r>
    </w:p>
    <w:p w:rsidR="00DF09EB" w:rsidRDefault="00DF09EB" w:rsidP="00740360">
      <w:pPr>
        <w:overflowPunct/>
        <w:autoSpaceDE/>
        <w:autoSpaceDN/>
        <w:adjustRightInd/>
        <w:spacing w:after="200"/>
        <w:ind w:left="1440"/>
        <w:textAlignment w:val="auto"/>
        <w:rPr>
          <w:rFonts w:ascii="Arial" w:hAnsi="Arial" w:cs="Arial"/>
          <w:sz w:val="24"/>
          <w:szCs w:val="24"/>
          <w:lang w:eastAsia="en-GB"/>
        </w:rPr>
      </w:pPr>
      <w:r>
        <w:rPr>
          <w:rFonts w:ascii="Arial" w:hAnsi="Arial" w:cs="Arial"/>
          <w:sz w:val="24"/>
          <w:szCs w:val="24"/>
          <w:lang w:eastAsia="en-GB"/>
        </w:rPr>
        <w:t>He also advised the Members that he has had no response as yet from the HSE.</w:t>
      </w:r>
    </w:p>
    <w:p w:rsidR="00DF09EB" w:rsidRDefault="00DF09EB" w:rsidP="008C0359">
      <w:pPr>
        <w:overflowPunct/>
        <w:autoSpaceDE/>
        <w:autoSpaceDN/>
        <w:adjustRightInd/>
        <w:spacing w:after="200"/>
        <w:ind w:left="1440"/>
        <w:textAlignment w:val="auto"/>
        <w:rPr>
          <w:rFonts w:ascii="Arial" w:hAnsi="Arial" w:cs="Arial"/>
          <w:sz w:val="24"/>
          <w:szCs w:val="24"/>
          <w:lang w:eastAsia="en-GB"/>
        </w:rPr>
      </w:pPr>
      <w:r w:rsidRPr="00883EC5">
        <w:rPr>
          <w:rFonts w:ascii="Arial" w:hAnsi="Arial" w:cs="Arial"/>
          <w:sz w:val="24"/>
          <w:szCs w:val="24"/>
          <w:lang w:val="en-US"/>
        </w:rPr>
        <w:t>Frank Pentony</w:t>
      </w:r>
      <w:r>
        <w:rPr>
          <w:rFonts w:ascii="Arial" w:hAnsi="Arial" w:cs="Arial"/>
          <w:sz w:val="24"/>
          <w:szCs w:val="24"/>
          <w:lang w:val="en-US"/>
        </w:rPr>
        <w:t>, Town Clerk</w:t>
      </w:r>
      <w:r w:rsidRPr="00883EC5">
        <w:rPr>
          <w:rFonts w:ascii="Arial" w:hAnsi="Arial" w:cs="Arial"/>
          <w:sz w:val="24"/>
          <w:szCs w:val="24"/>
          <w:lang w:val="en-US"/>
        </w:rPr>
        <w:t xml:space="preserve"> </w:t>
      </w:r>
      <w:r>
        <w:rPr>
          <w:rFonts w:ascii="Arial" w:hAnsi="Arial" w:cs="Arial"/>
          <w:sz w:val="24"/>
          <w:szCs w:val="24"/>
          <w:lang w:eastAsia="en-GB"/>
        </w:rPr>
        <w:t>informed the Members that Oxigen had been in touch to arrange a visit to their plant.  The visit will have to take place Monday – Friday.  He asked that they consider a date for same.</w:t>
      </w:r>
    </w:p>
    <w:p w:rsidR="00DF09EB" w:rsidRPr="00740360" w:rsidRDefault="00DF09EB" w:rsidP="008C0359">
      <w:pPr>
        <w:overflowPunct/>
        <w:autoSpaceDE/>
        <w:autoSpaceDN/>
        <w:adjustRightInd/>
        <w:spacing w:after="200"/>
        <w:textAlignment w:val="auto"/>
        <w:rPr>
          <w:rFonts w:ascii="Arial" w:hAnsi="Arial" w:cs="Arial"/>
          <w:b/>
          <w:sz w:val="24"/>
          <w:szCs w:val="24"/>
          <w:lang w:eastAsia="en-GB"/>
        </w:rPr>
      </w:pPr>
      <w:r>
        <w:rPr>
          <w:rFonts w:ascii="Arial" w:hAnsi="Arial" w:cs="Arial"/>
          <w:b/>
          <w:sz w:val="24"/>
          <w:szCs w:val="24"/>
          <w:lang w:eastAsia="en-GB"/>
        </w:rPr>
        <w:t>___________________________________________________________________</w:t>
      </w:r>
    </w:p>
    <w:p w:rsidR="00DF09EB" w:rsidRDefault="00DF09EB" w:rsidP="000D0A98">
      <w:pPr>
        <w:jc w:val="center"/>
        <w:rPr>
          <w:rFonts w:ascii="Arial" w:hAnsi="Arial" w:cs="Arial"/>
          <w:b/>
          <w:sz w:val="24"/>
          <w:szCs w:val="24"/>
        </w:rPr>
      </w:pPr>
      <w:r>
        <w:rPr>
          <w:rFonts w:ascii="Arial" w:hAnsi="Arial" w:cs="Arial"/>
          <w:b/>
          <w:sz w:val="24"/>
          <w:szCs w:val="24"/>
        </w:rPr>
        <w:t>The Meeting ended with prayers at 10.15 p.m.</w:t>
      </w:r>
    </w:p>
    <w:p w:rsidR="00DF09EB" w:rsidRDefault="00DF09EB" w:rsidP="000D0A98">
      <w:pPr>
        <w:jc w:val="center"/>
        <w:rPr>
          <w:rFonts w:ascii="Arial" w:hAnsi="Arial" w:cs="Arial"/>
          <w:b/>
          <w:sz w:val="24"/>
          <w:szCs w:val="24"/>
        </w:rPr>
      </w:pPr>
      <w:r>
        <w:rPr>
          <w:rFonts w:ascii="Arial" w:hAnsi="Arial" w:cs="Arial"/>
          <w:b/>
          <w:sz w:val="24"/>
          <w:szCs w:val="24"/>
        </w:rPr>
        <w:t>___________________________________________________________________</w:t>
      </w:r>
    </w:p>
    <w:p w:rsidR="00DF09EB" w:rsidRDefault="00DF09EB" w:rsidP="000D0A98">
      <w:pPr>
        <w:jc w:val="center"/>
        <w:rPr>
          <w:rFonts w:ascii="Arial" w:hAnsi="Arial" w:cs="Arial"/>
          <w:b/>
          <w:sz w:val="24"/>
          <w:szCs w:val="24"/>
        </w:rPr>
      </w:pPr>
    </w:p>
    <w:p w:rsidR="00DF09EB" w:rsidRDefault="00DF09EB" w:rsidP="000D0A98">
      <w:pPr>
        <w:rPr>
          <w:rFonts w:ascii="Arial" w:hAnsi="Arial" w:cs="Arial"/>
          <w:sz w:val="24"/>
          <w:szCs w:val="24"/>
        </w:rPr>
      </w:pPr>
    </w:p>
    <w:p w:rsidR="00DF09EB" w:rsidRDefault="00DF09EB" w:rsidP="000D0A98">
      <w:pPr>
        <w:rPr>
          <w:rFonts w:ascii="Arial" w:hAnsi="Arial" w:cs="Arial"/>
          <w:sz w:val="24"/>
          <w:szCs w:val="24"/>
        </w:rPr>
      </w:pPr>
      <w:r>
        <w:rPr>
          <w:rFonts w:ascii="Arial" w:hAnsi="Arial" w:cs="Arial"/>
          <w:sz w:val="24"/>
          <w:szCs w:val="24"/>
        </w:rPr>
        <w:t>Minutes confirmed at Meeting</w:t>
      </w:r>
    </w:p>
    <w:p w:rsidR="00DF09EB" w:rsidRDefault="00DF09EB" w:rsidP="000D0A98">
      <w:pPr>
        <w:rPr>
          <w:rFonts w:ascii="Arial" w:hAnsi="Arial" w:cs="Arial"/>
          <w:sz w:val="24"/>
          <w:szCs w:val="24"/>
        </w:rPr>
      </w:pPr>
    </w:p>
    <w:p w:rsidR="00DF09EB" w:rsidRDefault="00DF09EB" w:rsidP="000D0A98">
      <w:pPr>
        <w:rPr>
          <w:rFonts w:ascii="Arial" w:hAnsi="Arial" w:cs="Arial"/>
          <w:sz w:val="24"/>
          <w:szCs w:val="24"/>
        </w:rPr>
      </w:pPr>
      <w:r>
        <w:rPr>
          <w:rFonts w:ascii="Arial" w:hAnsi="Arial" w:cs="Arial"/>
          <w:sz w:val="24"/>
          <w:szCs w:val="24"/>
        </w:rPr>
        <w:t xml:space="preserve">Held on the                day of                                 2010 </w:t>
      </w:r>
    </w:p>
    <w:p w:rsidR="00DF09EB" w:rsidRDefault="00DF09EB" w:rsidP="000D0A98">
      <w:pPr>
        <w:rPr>
          <w:rFonts w:ascii="Arial" w:hAnsi="Arial" w:cs="Arial"/>
          <w:sz w:val="24"/>
          <w:szCs w:val="24"/>
        </w:rPr>
      </w:pPr>
    </w:p>
    <w:p w:rsidR="00DF09EB" w:rsidRDefault="00DF09EB" w:rsidP="000D0A98">
      <w:pPr>
        <w:rPr>
          <w:rFonts w:ascii="Arial" w:hAnsi="Arial" w:cs="Arial"/>
          <w:sz w:val="24"/>
          <w:szCs w:val="24"/>
        </w:rPr>
      </w:pPr>
    </w:p>
    <w:p w:rsidR="00DF09EB" w:rsidDel="00572CA2" w:rsidRDefault="00DF09EB" w:rsidP="00E801D4">
      <w:pPr>
        <w:jc w:val="right"/>
        <w:rPr>
          <w:del w:id="186" w:author="imcdonald" w:date="2010-10-19T10:03:00Z"/>
          <w:rFonts w:ascii="Arial" w:hAnsi="Arial" w:cs="Arial"/>
          <w:sz w:val="24"/>
          <w:szCs w:val="24"/>
        </w:rPr>
      </w:pPr>
    </w:p>
    <w:p w:rsidR="00DF09EB" w:rsidDel="00572CA2" w:rsidRDefault="00DF09EB" w:rsidP="00E801D4">
      <w:pPr>
        <w:jc w:val="right"/>
        <w:rPr>
          <w:del w:id="187" w:author="imcdonald" w:date="2010-10-19T10:03:00Z"/>
          <w:rFonts w:ascii="Arial" w:hAnsi="Arial" w:cs="Arial"/>
          <w:sz w:val="24"/>
          <w:szCs w:val="24"/>
        </w:rPr>
      </w:pPr>
    </w:p>
    <w:p w:rsidR="00DF09EB" w:rsidDel="00572CA2" w:rsidRDefault="00DF09EB" w:rsidP="00E801D4">
      <w:pPr>
        <w:jc w:val="right"/>
        <w:rPr>
          <w:del w:id="188" w:author="imcdonald" w:date="2010-10-19T10:03:00Z"/>
          <w:rFonts w:ascii="Arial" w:hAnsi="Arial" w:cs="Arial"/>
          <w:sz w:val="24"/>
          <w:szCs w:val="24"/>
        </w:rPr>
      </w:pPr>
    </w:p>
    <w:p w:rsidR="00DF09EB" w:rsidRDefault="00DF09EB" w:rsidP="00E801D4">
      <w:pPr>
        <w:jc w:val="right"/>
        <w:rPr>
          <w:rFonts w:ascii="Arial" w:hAnsi="Arial" w:cs="Arial"/>
          <w:b/>
          <w:sz w:val="24"/>
          <w:szCs w:val="24"/>
        </w:rPr>
      </w:pPr>
      <w:r>
        <w:rPr>
          <w:rFonts w:ascii="Arial" w:hAnsi="Arial" w:cs="Arial"/>
          <w:b/>
          <w:sz w:val="24"/>
          <w:szCs w:val="24"/>
        </w:rPr>
        <w:t>____________________________</w:t>
      </w:r>
    </w:p>
    <w:p w:rsidR="00DF09EB" w:rsidRDefault="00DF09EB" w:rsidP="00E801D4">
      <w:pPr>
        <w:ind w:left="5040"/>
        <w:jc w:val="center"/>
        <w:rPr>
          <w:rFonts w:ascii="Arial" w:hAnsi="Arial" w:cs="Arial"/>
          <w:b/>
          <w:sz w:val="24"/>
          <w:szCs w:val="24"/>
        </w:rPr>
      </w:pPr>
      <w:r>
        <w:rPr>
          <w:rFonts w:ascii="Arial" w:hAnsi="Arial" w:cs="Arial"/>
          <w:b/>
          <w:sz w:val="24"/>
          <w:szCs w:val="24"/>
        </w:rPr>
        <w:t>CATHAOIRLEACH</w:t>
      </w:r>
    </w:p>
    <w:p w:rsidR="00DF09EB" w:rsidRDefault="00DF09EB" w:rsidP="00E801D4">
      <w:pPr>
        <w:ind w:left="5040"/>
        <w:jc w:val="center"/>
        <w:rPr>
          <w:rFonts w:ascii="Arial" w:hAnsi="Arial" w:cs="Arial"/>
          <w:b/>
          <w:sz w:val="24"/>
          <w:szCs w:val="24"/>
        </w:rPr>
      </w:pPr>
    </w:p>
    <w:p w:rsidR="00DF09EB" w:rsidDel="00572CA2" w:rsidRDefault="00DF09EB" w:rsidP="00E801D4">
      <w:pPr>
        <w:ind w:left="5040"/>
        <w:jc w:val="center"/>
        <w:rPr>
          <w:del w:id="189" w:author="imcdonald" w:date="2010-10-19T10:03:00Z"/>
          <w:rFonts w:ascii="Arial" w:hAnsi="Arial" w:cs="Arial"/>
          <w:b/>
          <w:sz w:val="24"/>
          <w:szCs w:val="24"/>
        </w:rPr>
      </w:pPr>
    </w:p>
    <w:p w:rsidR="00DF09EB" w:rsidDel="00572CA2" w:rsidRDefault="00DF09EB" w:rsidP="00E801D4">
      <w:pPr>
        <w:ind w:left="5040"/>
        <w:jc w:val="center"/>
        <w:rPr>
          <w:del w:id="190" w:author="imcdonald" w:date="2010-10-19T10:03:00Z"/>
          <w:rFonts w:ascii="Arial" w:hAnsi="Arial" w:cs="Arial"/>
          <w:b/>
          <w:sz w:val="24"/>
          <w:szCs w:val="24"/>
        </w:rPr>
      </w:pPr>
    </w:p>
    <w:p w:rsidR="00DF09EB" w:rsidRDefault="00DF09EB" w:rsidP="00E801D4">
      <w:pPr>
        <w:ind w:left="5040"/>
        <w:jc w:val="center"/>
        <w:rPr>
          <w:rFonts w:ascii="Arial" w:hAnsi="Arial" w:cs="Arial"/>
          <w:b/>
          <w:sz w:val="24"/>
          <w:szCs w:val="24"/>
        </w:rPr>
      </w:pPr>
    </w:p>
    <w:p w:rsidR="00DF09EB" w:rsidRDefault="00DF09EB" w:rsidP="00E801D4">
      <w:pPr>
        <w:ind w:left="5040"/>
        <w:jc w:val="right"/>
        <w:rPr>
          <w:rFonts w:ascii="Arial" w:hAnsi="Arial" w:cs="Arial"/>
          <w:b/>
          <w:sz w:val="24"/>
          <w:szCs w:val="24"/>
        </w:rPr>
      </w:pPr>
      <w:r>
        <w:rPr>
          <w:rFonts w:ascii="Arial" w:hAnsi="Arial" w:cs="Arial"/>
          <w:b/>
          <w:sz w:val="24"/>
          <w:szCs w:val="24"/>
        </w:rPr>
        <w:t>_____________________________</w:t>
      </w:r>
    </w:p>
    <w:p w:rsidR="00DF09EB" w:rsidRPr="00E801D4" w:rsidRDefault="00DF09EB" w:rsidP="00E801D4">
      <w:pPr>
        <w:ind w:left="5040"/>
        <w:jc w:val="center"/>
        <w:rPr>
          <w:rFonts w:ascii="Arial" w:hAnsi="Arial" w:cs="Arial"/>
          <w:b/>
          <w:sz w:val="24"/>
          <w:szCs w:val="24"/>
        </w:rPr>
      </w:pPr>
      <w:r>
        <w:rPr>
          <w:rFonts w:ascii="Arial" w:hAnsi="Arial" w:cs="Arial"/>
          <w:b/>
          <w:sz w:val="24"/>
          <w:szCs w:val="24"/>
        </w:rPr>
        <w:t>CLEIREACH AN BHAILE</w:t>
      </w:r>
    </w:p>
    <w:sectPr w:rsidR="00DF09EB" w:rsidRPr="00E801D4" w:rsidSect="00DF09EB">
      <w:footerReference w:type="even" r:id="rId6"/>
      <w:footerReference w:type="default" r:id="rId7"/>
      <w:pgSz w:w="11906" w:h="16838"/>
      <w:pgMar w:top="1134" w:right="1440" w:bottom="1134" w:left="1440" w:header="709" w:footer="709" w:gutter="0"/>
      <w:cols w:space="708"/>
      <w:docGrid w:linePitch="360"/>
      <w:sectPrChange w:id="200" w:author="imcdonald" w:date="2010-10-19T10:06:00Z">
        <w:sectPr w:rsidR="00DF09EB" w:rsidRPr="00E801D4" w:rsidSect="00DF09EB">
          <w:pgSz w:w="12240" w:h="15840"/>
          <w:pgMar w:top="1440" w:bottom="1440" w:header="708" w:footer="708"/>
        </w:sectPr>
      </w:sectPrChang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09EB" w:rsidRDefault="00DF09EB">
      <w:r>
        <w:separator/>
      </w:r>
    </w:p>
  </w:endnote>
  <w:endnote w:type="continuationSeparator" w:id="0">
    <w:p w:rsidR="00DF09EB" w:rsidRDefault="00DF09E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09EB" w:rsidRDefault="00DF09EB" w:rsidP="001A5198">
    <w:pPr>
      <w:pStyle w:val="Footer"/>
      <w:framePr w:wrap="around" w:vAnchor="text" w:hAnchor="margin" w:xAlign="right" w:y="1"/>
      <w:numPr>
        <w:ins w:id="191" w:author="imcdonald" w:date="2010-10-19T10:30:00Z"/>
      </w:numPr>
      <w:rPr>
        <w:ins w:id="192" w:author="imcdonald" w:date="2010-10-19T10:30:00Z"/>
        <w:rStyle w:val="PageNumber"/>
      </w:rPr>
    </w:pPr>
    <w:ins w:id="193" w:author="imcdonald" w:date="2010-10-19T10:30:00Z">
      <w:r>
        <w:rPr>
          <w:rStyle w:val="PageNumber"/>
        </w:rPr>
        <w:fldChar w:fldCharType="begin"/>
      </w:r>
      <w:r>
        <w:rPr>
          <w:rStyle w:val="PageNumber"/>
        </w:rPr>
        <w:instrText xml:space="preserve">PAGE  </w:instrText>
      </w:r>
      <w:r>
        <w:rPr>
          <w:rStyle w:val="PageNumber"/>
        </w:rPr>
        <w:fldChar w:fldCharType="end"/>
      </w:r>
    </w:ins>
  </w:p>
  <w:p w:rsidR="00DF09EB" w:rsidRDefault="00DF09EB" w:rsidP="00DF09EB">
    <w:pPr>
      <w:pStyle w:val="Footer"/>
      <w:ind w:right="360"/>
      <w:pPrChange w:id="194" w:author="imcdonald" w:date="2010-10-19T10:30:00Z">
        <w:pPr>
          <w:pStyle w:val="Footer"/>
        </w:pPr>
      </w:pPrChan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09EB" w:rsidRDefault="00DF09EB" w:rsidP="001A5198">
    <w:pPr>
      <w:pStyle w:val="Footer"/>
      <w:framePr w:wrap="around" w:vAnchor="text" w:hAnchor="margin" w:xAlign="right" w:y="1"/>
      <w:numPr>
        <w:ins w:id="195" w:author="imcdonald" w:date="2010-10-19T10:30:00Z"/>
      </w:numPr>
      <w:rPr>
        <w:ins w:id="196" w:author="imcdonald" w:date="2010-10-19T10:30:00Z"/>
        <w:rStyle w:val="PageNumber"/>
      </w:rPr>
    </w:pPr>
    <w:ins w:id="197" w:author="imcdonald" w:date="2010-10-19T10:30:00Z">
      <w:r>
        <w:rPr>
          <w:rStyle w:val="PageNumber"/>
        </w:rPr>
        <w:fldChar w:fldCharType="begin"/>
      </w:r>
      <w:r>
        <w:rPr>
          <w:rStyle w:val="PageNumber"/>
        </w:rPr>
        <w:instrText xml:space="preserve">PAGE  </w:instrText>
      </w:r>
      <w:r>
        <w:rPr>
          <w:rStyle w:val="PageNumber"/>
        </w:rPr>
        <w:fldChar w:fldCharType="separate"/>
      </w:r>
    </w:ins>
    <w:r>
      <w:rPr>
        <w:rStyle w:val="PageNumber"/>
        <w:noProof/>
      </w:rPr>
      <w:t>9</w:t>
    </w:r>
    <w:ins w:id="198" w:author="imcdonald" w:date="2010-10-19T10:30:00Z">
      <w:r>
        <w:rPr>
          <w:rStyle w:val="PageNumber"/>
        </w:rPr>
        <w:fldChar w:fldCharType="end"/>
      </w:r>
    </w:ins>
  </w:p>
  <w:p w:rsidR="00DF09EB" w:rsidRDefault="00DF09EB" w:rsidP="00DF09EB">
    <w:pPr>
      <w:pStyle w:val="Footer"/>
      <w:ind w:right="360"/>
      <w:pPrChange w:id="199" w:author="imcdonald" w:date="2010-10-19T10:30:00Z">
        <w:pPr>
          <w:pStyle w:val="Footer"/>
        </w:pPr>
      </w:pPrChan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09EB" w:rsidRDefault="00DF09EB">
      <w:r>
        <w:separator/>
      </w:r>
    </w:p>
  </w:footnote>
  <w:footnote w:type="continuationSeparator" w:id="0">
    <w:p w:rsidR="00DF09EB" w:rsidRDefault="00DF09E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trackRevision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23130"/>
    <w:rsid w:val="00036C10"/>
    <w:rsid w:val="000404B5"/>
    <w:rsid w:val="00070114"/>
    <w:rsid w:val="00073463"/>
    <w:rsid w:val="00074EB3"/>
    <w:rsid w:val="000B531E"/>
    <w:rsid w:val="000C000D"/>
    <w:rsid w:val="000C3BF2"/>
    <w:rsid w:val="000D0A98"/>
    <w:rsid w:val="000E173E"/>
    <w:rsid w:val="000E4322"/>
    <w:rsid w:val="000F2BC9"/>
    <w:rsid w:val="000F2C39"/>
    <w:rsid w:val="00100D2F"/>
    <w:rsid w:val="00115C6D"/>
    <w:rsid w:val="001422AC"/>
    <w:rsid w:val="001541FB"/>
    <w:rsid w:val="00182DB3"/>
    <w:rsid w:val="00184C0B"/>
    <w:rsid w:val="00184C67"/>
    <w:rsid w:val="001A0404"/>
    <w:rsid w:val="001A44C2"/>
    <w:rsid w:val="001A5198"/>
    <w:rsid w:val="001C1C11"/>
    <w:rsid w:val="001E4953"/>
    <w:rsid w:val="001E62F0"/>
    <w:rsid w:val="001F03C7"/>
    <w:rsid w:val="001F1B61"/>
    <w:rsid w:val="0023101B"/>
    <w:rsid w:val="002343E1"/>
    <w:rsid w:val="00243A24"/>
    <w:rsid w:val="00251CFC"/>
    <w:rsid w:val="00285004"/>
    <w:rsid w:val="00290997"/>
    <w:rsid w:val="002B06C4"/>
    <w:rsid w:val="002B3D3D"/>
    <w:rsid w:val="002E34B3"/>
    <w:rsid w:val="002E34CC"/>
    <w:rsid w:val="002F398E"/>
    <w:rsid w:val="00316EC5"/>
    <w:rsid w:val="00322753"/>
    <w:rsid w:val="00326282"/>
    <w:rsid w:val="00366686"/>
    <w:rsid w:val="003813A9"/>
    <w:rsid w:val="00393EBE"/>
    <w:rsid w:val="003A6555"/>
    <w:rsid w:val="003D1B81"/>
    <w:rsid w:val="003D7D7A"/>
    <w:rsid w:val="00416347"/>
    <w:rsid w:val="004173FA"/>
    <w:rsid w:val="00417591"/>
    <w:rsid w:val="00430ADF"/>
    <w:rsid w:val="004405F1"/>
    <w:rsid w:val="00443151"/>
    <w:rsid w:val="00450E4E"/>
    <w:rsid w:val="0048148E"/>
    <w:rsid w:val="004855EC"/>
    <w:rsid w:val="00486BDA"/>
    <w:rsid w:val="00487C43"/>
    <w:rsid w:val="004C0893"/>
    <w:rsid w:val="004C285E"/>
    <w:rsid w:val="004C5EBD"/>
    <w:rsid w:val="004E71AC"/>
    <w:rsid w:val="005124ED"/>
    <w:rsid w:val="00513E01"/>
    <w:rsid w:val="005312DF"/>
    <w:rsid w:val="00531C8E"/>
    <w:rsid w:val="005432E0"/>
    <w:rsid w:val="00552EA8"/>
    <w:rsid w:val="005601FD"/>
    <w:rsid w:val="00572CA2"/>
    <w:rsid w:val="00573E97"/>
    <w:rsid w:val="00575E00"/>
    <w:rsid w:val="005C2544"/>
    <w:rsid w:val="005C5507"/>
    <w:rsid w:val="005C719D"/>
    <w:rsid w:val="005D191B"/>
    <w:rsid w:val="005D7087"/>
    <w:rsid w:val="005E0E13"/>
    <w:rsid w:val="005E6D86"/>
    <w:rsid w:val="006135AC"/>
    <w:rsid w:val="00623130"/>
    <w:rsid w:val="00631B01"/>
    <w:rsid w:val="00666C98"/>
    <w:rsid w:val="00697E36"/>
    <w:rsid w:val="006A4560"/>
    <w:rsid w:val="006B5C06"/>
    <w:rsid w:val="006B5FB1"/>
    <w:rsid w:val="006D7DE7"/>
    <w:rsid w:val="00713096"/>
    <w:rsid w:val="0071355D"/>
    <w:rsid w:val="00730008"/>
    <w:rsid w:val="00740360"/>
    <w:rsid w:val="00745CB7"/>
    <w:rsid w:val="00747FE3"/>
    <w:rsid w:val="0075451C"/>
    <w:rsid w:val="007B49D0"/>
    <w:rsid w:val="007D1190"/>
    <w:rsid w:val="007D6BB8"/>
    <w:rsid w:val="007E5C04"/>
    <w:rsid w:val="007E5D51"/>
    <w:rsid w:val="008119C3"/>
    <w:rsid w:val="00823B11"/>
    <w:rsid w:val="008306B3"/>
    <w:rsid w:val="00850F7C"/>
    <w:rsid w:val="008678EE"/>
    <w:rsid w:val="00874CEB"/>
    <w:rsid w:val="00883EC5"/>
    <w:rsid w:val="008901D6"/>
    <w:rsid w:val="008A4C41"/>
    <w:rsid w:val="008A70B4"/>
    <w:rsid w:val="008A7627"/>
    <w:rsid w:val="008B5E82"/>
    <w:rsid w:val="008C0359"/>
    <w:rsid w:val="0094402F"/>
    <w:rsid w:val="00950427"/>
    <w:rsid w:val="00954DE5"/>
    <w:rsid w:val="009600D8"/>
    <w:rsid w:val="00974AB9"/>
    <w:rsid w:val="00980C5B"/>
    <w:rsid w:val="009A6A30"/>
    <w:rsid w:val="009B26CB"/>
    <w:rsid w:val="009B2D83"/>
    <w:rsid w:val="009B3FEE"/>
    <w:rsid w:val="009D1105"/>
    <w:rsid w:val="00A120E4"/>
    <w:rsid w:val="00A22580"/>
    <w:rsid w:val="00A24FFA"/>
    <w:rsid w:val="00A33C83"/>
    <w:rsid w:val="00A35E66"/>
    <w:rsid w:val="00A47415"/>
    <w:rsid w:val="00A60092"/>
    <w:rsid w:val="00A62784"/>
    <w:rsid w:val="00AB5FF0"/>
    <w:rsid w:val="00AC0724"/>
    <w:rsid w:val="00AD0D23"/>
    <w:rsid w:val="00AD3913"/>
    <w:rsid w:val="00AF242E"/>
    <w:rsid w:val="00AF5C58"/>
    <w:rsid w:val="00AF6FE8"/>
    <w:rsid w:val="00B2199F"/>
    <w:rsid w:val="00B36331"/>
    <w:rsid w:val="00B73339"/>
    <w:rsid w:val="00B77AF5"/>
    <w:rsid w:val="00B92DA0"/>
    <w:rsid w:val="00B93898"/>
    <w:rsid w:val="00BA0625"/>
    <w:rsid w:val="00BB5DC4"/>
    <w:rsid w:val="00BD1EEF"/>
    <w:rsid w:val="00BE2779"/>
    <w:rsid w:val="00C117FD"/>
    <w:rsid w:val="00C317FF"/>
    <w:rsid w:val="00C8729C"/>
    <w:rsid w:val="00CA489B"/>
    <w:rsid w:val="00CA5C9B"/>
    <w:rsid w:val="00CE464D"/>
    <w:rsid w:val="00CE6017"/>
    <w:rsid w:val="00CF53AA"/>
    <w:rsid w:val="00CF6FA6"/>
    <w:rsid w:val="00D07368"/>
    <w:rsid w:val="00D16006"/>
    <w:rsid w:val="00D24764"/>
    <w:rsid w:val="00D378E5"/>
    <w:rsid w:val="00D43B1D"/>
    <w:rsid w:val="00D675F1"/>
    <w:rsid w:val="00DB4839"/>
    <w:rsid w:val="00DC690E"/>
    <w:rsid w:val="00DD350F"/>
    <w:rsid w:val="00DE1667"/>
    <w:rsid w:val="00DF09EB"/>
    <w:rsid w:val="00E03120"/>
    <w:rsid w:val="00E03E03"/>
    <w:rsid w:val="00E06C53"/>
    <w:rsid w:val="00E14E8A"/>
    <w:rsid w:val="00E22724"/>
    <w:rsid w:val="00E23E54"/>
    <w:rsid w:val="00E43BCA"/>
    <w:rsid w:val="00E50D34"/>
    <w:rsid w:val="00E60354"/>
    <w:rsid w:val="00E801D4"/>
    <w:rsid w:val="00E90EE3"/>
    <w:rsid w:val="00E92415"/>
    <w:rsid w:val="00EC0AC8"/>
    <w:rsid w:val="00EC32AD"/>
    <w:rsid w:val="00ED1D6E"/>
    <w:rsid w:val="00ED7144"/>
    <w:rsid w:val="00EE203A"/>
    <w:rsid w:val="00EE2139"/>
    <w:rsid w:val="00EE45CD"/>
    <w:rsid w:val="00F04504"/>
    <w:rsid w:val="00F12FFD"/>
    <w:rsid w:val="00F15A53"/>
    <w:rsid w:val="00F21414"/>
    <w:rsid w:val="00F3155E"/>
    <w:rsid w:val="00F41D94"/>
    <w:rsid w:val="00F514FC"/>
    <w:rsid w:val="00F529A8"/>
    <w:rsid w:val="00F53E32"/>
    <w:rsid w:val="00FA439E"/>
    <w:rsid w:val="00FC3152"/>
    <w:rsid w:val="00FC6229"/>
    <w:rsid w:val="00FD458C"/>
    <w:rsid w:val="00FF21F0"/>
    <w:rsid w:val="00FF5FCE"/>
  </w:rsids>
  <m:mathPr>
    <m:mathFont m:val="Cambria Math"/>
    <m:brkBin m:val="before"/>
    <m:brkBinSub m:val="--"/>
    <m:smallFrac m:val="off"/>
    <m:dispDef/>
    <m:lMargin m:val="0"/>
    <m:rMargin m:val="0"/>
    <m:defJc m:val="centerGroup"/>
    <m:wrapIndent m:val="1440"/>
    <m:intLim m:val="subSup"/>
    <m:naryLim m:val="undOvr"/>
  </m:mathPr>
  <w:uiCompat97To2003/>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address"/>
  <w:smartTagType w:namespaceuri="urn:schemas-microsoft-com:office:smarttags" w:name="Street"/>
  <w:smartTagType w:namespaceuri="urn:schemas-microsoft-com:office:smarttags" w:name="PlaceType"/>
  <w:smartTagType w:namespaceuri="urn:schemas-microsoft-com:office:smarttags" w:name="PlaceName"/>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IE" w:eastAsia="en-I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130"/>
    <w:pPr>
      <w:overflowPunct w:val="0"/>
      <w:autoSpaceDE w:val="0"/>
      <w:autoSpaceDN w:val="0"/>
      <w:adjustRightInd w:val="0"/>
      <w:textAlignment w:val="baseline"/>
    </w:pPr>
    <w:rPr>
      <w:rFonts w:ascii="Times New Roman" w:eastAsia="Times New Roman" w:hAnsi="Times New Roman"/>
      <w:sz w:val="20"/>
      <w:szCs w:val="20"/>
      <w:lang w:val="en-GB"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0F2BC9"/>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imes New Roman" w:hAnsi="Times New Roman" w:cs="Times New Roman"/>
      <w:sz w:val="2"/>
      <w:lang w:val="en-GB" w:eastAsia="en-US"/>
    </w:rPr>
  </w:style>
  <w:style w:type="paragraph" w:styleId="Footer">
    <w:name w:val="footer"/>
    <w:basedOn w:val="Normal"/>
    <w:link w:val="FooterChar"/>
    <w:uiPriority w:val="99"/>
    <w:rsid w:val="00823B11"/>
    <w:pPr>
      <w:tabs>
        <w:tab w:val="center" w:pos="4153"/>
        <w:tab w:val="right" w:pos="8306"/>
      </w:tabs>
    </w:pPr>
  </w:style>
  <w:style w:type="character" w:customStyle="1" w:styleId="FooterChar">
    <w:name w:val="Footer Char"/>
    <w:basedOn w:val="DefaultParagraphFont"/>
    <w:link w:val="Footer"/>
    <w:uiPriority w:val="99"/>
    <w:semiHidden/>
    <w:rsid w:val="00071380"/>
    <w:rPr>
      <w:rFonts w:ascii="Times New Roman" w:eastAsia="Times New Roman" w:hAnsi="Times New Roman"/>
      <w:sz w:val="20"/>
      <w:szCs w:val="20"/>
      <w:lang w:val="en-GB" w:eastAsia="en-US"/>
    </w:rPr>
  </w:style>
  <w:style w:type="character" w:styleId="PageNumber">
    <w:name w:val="page number"/>
    <w:basedOn w:val="DefaultParagraphFont"/>
    <w:uiPriority w:val="99"/>
    <w:rsid w:val="00823B11"/>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118</TotalTime>
  <Pages>14</Pages>
  <Words>4888</Words>
  <Characters>27868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DUNDALK TOWN COUNCIL</dc:title>
  <dc:subject/>
  <dc:creator>Windows User</dc:creator>
  <cp:keywords/>
  <dc:description/>
  <cp:lastModifiedBy>imcdonald</cp:lastModifiedBy>
  <cp:revision>6</cp:revision>
  <cp:lastPrinted>2010-10-19T09:34:00Z</cp:lastPrinted>
  <dcterms:created xsi:type="dcterms:W3CDTF">2010-10-17T22:49:00Z</dcterms:created>
  <dcterms:modified xsi:type="dcterms:W3CDTF">2010-10-19T11:12:00Z</dcterms:modified>
</cp:coreProperties>
</file>